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2A714" w14:textId="0E1A064C" w:rsidR="00ED5997" w:rsidRDefault="00ED5997" w:rsidP="000320F6">
      <w:pPr>
        <w:ind w:left="0" w:firstLine="0"/>
      </w:pPr>
      <w:permStart w:id="41820852" w:edGrp="everyone"/>
      <w:permEnd w:id="41820852"/>
    </w:p>
    <w:p w14:paraId="17705263" w14:textId="4B1567B5" w:rsidR="00A82B07" w:rsidRDefault="00A82B07" w:rsidP="00EF010F">
      <w:pPr>
        <w:ind w:left="0" w:firstLine="0"/>
      </w:pPr>
    </w:p>
    <w:p w14:paraId="0F3874BE" w14:textId="77777777" w:rsidR="00A82B07" w:rsidRDefault="00A82B07" w:rsidP="00EF010F">
      <w:pPr>
        <w:ind w:left="0" w:firstLine="0"/>
      </w:pPr>
    </w:p>
    <w:p w14:paraId="62907E69" w14:textId="546FD60F" w:rsidR="00ED5997" w:rsidRDefault="00ED5997" w:rsidP="000320F6">
      <w:pPr>
        <w:pStyle w:val="Heading5"/>
        <w:ind w:left="709" w:right="-51" w:firstLine="57"/>
        <w:jc w:val="left"/>
        <w:rPr>
          <w:sz w:val="40"/>
        </w:rPr>
      </w:pPr>
      <w:r>
        <w:rPr>
          <w:sz w:val="40"/>
        </w:rPr>
        <w:t xml:space="preserve">STCP 16-1 Issue </w:t>
      </w:r>
      <w:r w:rsidR="003641B5">
        <w:rPr>
          <w:sz w:val="40"/>
        </w:rPr>
        <w:t>00</w:t>
      </w:r>
      <w:r w:rsidR="00636342">
        <w:rPr>
          <w:sz w:val="40"/>
        </w:rPr>
        <w:t>9</w:t>
      </w:r>
      <w:r w:rsidR="003641B5">
        <w:rPr>
          <w:sz w:val="40"/>
        </w:rPr>
        <w:t xml:space="preserve"> </w:t>
      </w:r>
      <w:r w:rsidR="00E61F4E">
        <w:rPr>
          <w:sz w:val="40"/>
        </w:rPr>
        <w:t xml:space="preserve">Investment </w:t>
      </w:r>
      <w:r>
        <w:rPr>
          <w:sz w:val="40"/>
        </w:rPr>
        <w:t xml:space="preserve">Planning </w:t>
      </w:r>
    </w:p>
    <w:p w14:paraId="5C4E5B4F" w14:textId="77777777" w:rsidR="00ED5997" w:rsidRDefault="00ED5997" w:rsidP="000320F6"/>
    <w:p w14:paraId="4511C562" w14:textId="77777777" w:rsidR="00ED5997" w:rsidRDefault="00ED5997" w:rsidP="000320F6">
      <w:pPr>
        <w:pStyle w:val="Heading5"/>
      </w:pPr>
      <w:r>
        <w:t>STC Procedure Document Authorisation</w:t>
      </w:r>
    </w:p>
    <w:p w14:paraId="55CE18B7" w14:textId="77777777" w:rsidR="00ED5997" w:rsidRDefault="00ED59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4"/>
        <w:gridCol w:w="2050"/>
        <w:gridCol w:w="1984"/>
        <w:gridCol w:w="1475"/>
      </w:tblGrid>
      <w:tr w:rsidR="00ED5997" w14:paraId="513368C5" w14:textId="77777777" w:rsidTr="00517D1D">
        <w:tc>
          <w:tcPr>
            <w:tcW w:w="0" w:type="auto"/>
          </w:tcPr>
          <w:p w14:paraId="5E9715B2" w14:textId="77777777" w:rsidR="00ED5997" w:rsidRDefault="00ED5997" w:rsidP="00517D1D">
            <w:pPr>
              <w:spacing w:before="120"/>
              <w:ind w:left="357"/>
              <w:jc w:val="left"/>
              <w:rPr>
                <w:b/>
                <w:color w:val="000000"/>
              </w:rPr>
            </w:pPr>
            <w:r>
              <w:rPr>
                <w:b/>
                <w:color w:val="000000"/>
              </w:rPr>
              <w:t>Company</w:t>
            </w:r>
          </w:p>
        </w:tc>
        <w:tc>
          <w:tcPr>
            <w:tcW w:w="2050" w:type="dxa"/>
          </w:tcPr>
          <w:p w14:paraId="6528391C" w14:textId="77777777" w:rsidR="00ED5997" w:rsidRDefault="00ED5997" w:rsidP="00517D1D">
            <w:pPr>
              <w:spacing w:before="120"/>
              <w:ind w:left="0" w:firstLine="0"/>
              <w:jc w:val="left"/>
              <w:rPr>
                <w:b/>
                <w:color w:val="000000"/>
              </w:rPr>
            </w:pPr>
            <w:r>
              <w:rPr>
                <w:b/>
                <w:color w:val="000000"/>
              </w:rPr>
              <w:t>Name of Party Representative</w:t>
            </w:r>
          </w:p>
        </w:tc>
        <w:tc>
          <w:tcPr>
            <w:tcW w:w="1984" w:type="dxa"/>
          </w:tcPr>
          <w:p w14:paraId="5323D325" w14:textId="77777777" w:rsidR="00ED5997" w:rsidRDefault="00ED5997" w:rsidP="00517D1D">
            <w:pPr>
              <w:spacing w:before="120"/>
              <w:ind w:left="357"/>
              <w:jc w:val="left"/>
              <w:rPr>
                <w:b/>
                <w:color w:val="000000"/>
              </w:rPr>
            </w:pPr>
            <w:r>
              <w:rPr>
                <w:b/>
                <w:color w:val="000000"/>
              </w:rPr>
              <w:t>Signature</w:t>
            </w:r>
          </w:p>
        </w:tc>
        <w:tc>
          <w:tcPr>
            <w:tcW w:w="1475" w:type="dxa"/>
          </w:tcPr>
          <w:p w14:paraId="20680278" w14:textId="77777777" w:rsidR="00ED5997" w:rsidRDefault="00ED5997" w:rsidP="00517D1D">
            <w:pPr>
              <w:spacing w:before="120"/>
              <w:ind w:left="357"/>
              <w:jc w:val="left"/>
              <w:rPr>
                <w:b/>
                <w:color w:val="000000"/>
              </w:rPr>
            </w:pPr>
            <w:r>
              <w:rPr>
                <w:b/>
                <w:color w:val="000000"/>
              </w:rPr>
              <w:t>Date</w:t>
            </w:r>
          </w:p>
        </w:tc>
      </w:tr>
      <w:tr w:rsidR="00044D57" w14:paraId="25C0671F" w14:textId="77777777" w:rsidTr="00517D1D">
        <w:trPr>
          <w:trHeight w:val="780"/>
        </w:trPr>
        <w:tc>
          <w:tcPr>
            <w:tcW w:w="0" w:type="auto"/>
            <w:vAlign w:val="center"/>
          </w:tcPr>
          <w:p w14:paraId="3C4729BB" w14:textId="25396696" w:rsidR="00044D57" w:rsidRDefault="007F574B" w:rsidP="00517D1D">
            <w:pPr>
              <w:autoSpaceDE w:val="0"/>
              <w:autoSpaceDN w:val="0"/>
              <w:adjustRightInd w:val="0"/>
              <w:spacing w:after="0"/>
              <w:ind w:left="0" w:firstLine="0"/>
              <w:jc w:val="left"/>
              <w:rPr>
                <w:sz w:val="22"/>
                <w:lang w:eastAsia="en-GB"/>
              </w:rPr>
            </w:pPr>
            <w:r>
              <w:rPr>
                <w:sz w:val="22"/>
                <w:lang w:eastAsia="en-GB"/>
              </w:rPr>
              <w:t>The Company</w:t>
            </w:r>
          </w:p>
        </w:tc>
        <w:tc>
          <w:tcPr>
            <w:tcW w:w="2050" w:type="dxa"/>
            <w:vAlign w:val="center"/>
          </w:tcPr>
          <w:p w14:paraId="1118AE72" w14:textId="77777777" w:rsidR="00044D57" w:rsidRDefault="00044D57" w:rsidP="00517D1D">
            <w:pPr>
              <w:spacing w:after="0"/>
              <w:ind w:left="357"/>
              <w:jc w:val="left"/>
              <w:rPr>
                <w:color w:val="000000"/>
              </w:rPr>
            </w:pPr>
          </w:p>
        </w:tc>
        <w:tc>
          <w:tcPr>
            <w:tcW w:w="1984" w:type="dxa"/>
            <w:vAlign w:val="center"/>
          </w:tcPr>
          <w:p w14:paraId="7AE91823" w14:textId="77777777" w:rsidR="00044D57" w:rsidRDefault="00044D57" w:rsidP="00517D1D">
            <w:pPr>
              <w:spacing w:after="0"/>
              <w:ind w:left="357"/>
              <w:jc w:val="left"/>
              <w:rPr>
                <w:color w:val="000000"/>
              </w:rPr>
            </w:pPr>
          </w:p>
        </w:tc>
        <w:tc>
          <w:tcPr>
            <w:tcW w:w="1475" w:type="dxa"/>
            <w:vAlign w:val="center"/>
          </w:tcPr>
          <w:p w14:paraId="5B4FF6EA" w14:textId="77777777" w:rsidR="00044D57" w:rsidRDefault="00044D57" w:rsidP="00517D1D">
            <w:pPr>
              <w:spacing w:after="0"/>
              <w:ind w:left="357"/>
              <w:jc w:val="left"/>
              <w:rPr>
                <w:color w:val="000000"/>
              </w:rPr>
            </w:pPr>
          </w:p>
        </w:tc>
      </w:tr>
      <w:tr w:rsidR="00ED5997" w14:paraId="1846B3D7" w14:textId="77777777" w:rsidTr="00517D1D">
        <w:trPr>
          <w:trHeight w:val="780"/>
        </w:trPr>
        <w:tc>
          <w:tcPr>
            <w:tcW w:w="0" w:type="auto"/>
            <w:vAlign w:val="center"/>
          </w:tcPr>
          <w:p w14:paraId="6140CA41" w14:textId="77777777" w:rsidR="00ED5997" w:rsidRDefault="00ED5997" w:rsidP="00517D1D">
            <w:pPr>
              <w:autoSpaceDE w:val="0"/>
              <w:autoSpaceDN w:val="0"/>
              <w:adjustRightInd w:val="0"/>
              <w:spacing w:after="0"/>
              <w:ind w:left="0" w:firstLine="0"/>
              <w:jc w:val="left"/>
              <w:rPr>
                <w:sz w:val="22"/>
                <w:lang w:eastAsia="en-GB"/>
              </w:rPr>
            </w:pPr>
            <w:r>
              <w:rPr>
                <w:sz w:val="22"/>
                <w:lang w:eastAsia="en-GB"/>
              </w:rPr>
              <w:t>National Grid</w:t>
            </w:r>
          </w:p>
          <w:p w14:paraId="0D9C1016" w14:textId="77777777" w:rsidR="00ED5997" w:rsidRDefault="00ED5997" w:rsidP="00517D1D">
            <w:pPr>
              <w:spacing w:after="0"/>
              <w:ind w:left="0" w:firstLine="0"/>
              <w:jc w:val="left"/>
              <w:rPr>
                <w:color w:val="000000"/>
              </w:rPr>
            </w:pPr>
            <w:r>
              <w:rPr>
                <w:sz w:val="22"/>
                <w:lang w:eastAsia="en-GB"/>
              </w:rPr>
              <w:t>Electricity Transmission plc</w:t>
            </w:r>
          </w:p>
        </w:tc>
        <w:tc>
          <w:tcPr>
            <w:tcW w:w="2050" w:type="dxa"/>
            <w:vAlign w:val="center"/>
          </w:tcPr>
          <w:p w14:paraId="3721C1C2" w14:textId="77777777" w:rsidR="00ED5997" w:rsidRDefault="00ED5997" w:rsidP="00517D1D">
            <w:pPr>
              <w:spacing w:after="0"/>
              <w:ind w:left="357"/>
              <w:jc w:val="left"/>
              <w:rPr>
                <w:color w:val="000000"/>
              </w:rPr>
            </w:pPr>
          </w:p>
        </w:tc>
        <w:tc>
          <w:tcPr>
            <w:tcW w:w="1984" w:type="dxa"/>
            <w:vAlign w:val="center"/>
          </w:tcPr>
          <w:p w14:paraId="2512F7EF" w14:textId="77777777" w:rsidR="00ED5997" w:rsidRDefault="00ED5997" w:rsidP="00517D1D">
            <w:pPr>
              <w:spacing w:after="0"/>
              <w:ind w:left="357"/>
              <w:jc w:val="left"/>
              <w:rPr>
                <w:color w:val="000000"/>
              </w:rPr>
            </w:pPr>
          </w:p>
        </w:tc>
        <w:tc>
          <w:tcPr>
            <w:tcW w:w="1475" w:type="dxa"/>
            <w:vAlign w:val="center"/>
          </w:tcPr>
          <w:p w14:paraId="63BE5819" w14:textId="77777777" w:rsidR="00ED5997" w:rsidRDefault="00ED5997" w:rsidP="00517D1D">
            <w:pPr>
              <w:spacing w:after="0"/>
              <w:ind w:left="357"/>
              <w:jc w:val="left"/>
              <w:rPr>
                <w:color w:val="000000"/>
              </w:rPr>
            </w:pPr>
          </w:p>
        </w:tc>
      </w:tr>
      <w:tr w:rsidR="00ED5997" w14:paraId="4DF483BA" w14:textId="77777777" w:rsidTr="00517D1D">
        <w:trPr>
          <w:trHeight w:val="780"/>
        </w:trPr>
        <w:tc>
          <w:tcPr>
            <w:tcW w:w="0" w:type="auto"/>
            <w:vAlign w:val="center"/>
          </w:tcPr>
          <w:p w14:paraId="6B6E0323" w14:textId="77777777" w:rsidR="00ED5997" w:rsidRDefault="00ED5997" w:rsidP="00E61F4E">
            <w:pPr>
              <w:spacing w:after="0"/>
              <w:ind w:left="0" w:firstLine="0"/>
              <w:jc w:val="left"/>
              <w:rPr>
                <w:color w:val="000000"/>
              </w:rPr>
            </w:pPr>
            <w:r>
              <w:rPr>
                <w:sz w:val="22"/>
                <w:lang w:eastAsia="en-GB"/>
              </w:rPr>
              <w:t xml:space="preserve">SP Transmission </w:t>
            </w:r>
            <w:r w:rsidR="00E1603D">
              <w:rPr>
                <w:sz w:val="22"/>
                <w:lang w:eastAsia="en-GB"/>
              </w:rPr>
              <w:t>plc</w:t>
            </w:r>
          </w:p>
        </w:tc>
        <w:tc>
          <w:tcPr>
            <w:tcW w:w="2050" w:type="dxa"/>
            <w:vAlign w:val="center"/>
          </w:tcPr>
          <w:p w14:paraId="767B5337" w14:textId="77777777" w:rsidR="00ED5997" w:rsidRDefault="00ED5997" w:rsidP="00517D1D">
            <w:pPr>
              <w:spacing w:after="0"/>
              <w:ind w:left="357"/>
              <w:jc w:val="left"/>
              <w:rPr>
                <w:color w:val="000000"/>
              </w:rPr>
            </w:pPr>
          </w:p>
        </w:tc>
        <w:tc>
          <w:tcPr>
            <w:tcW w:w="1984" w:type="dxa"/>
            <w:vAlign w:val="center"/>
          </w:tcPr>
          <w:p w14:paraId="74346EC5" w14:textId="77777777" w:rsidR="00ED5997" w:rsidRDefault="00ED5997" w:rsidP="00517D1D">
            <w:pPr>
              <w:spacing w:after="0"/>
              <w:ind w:left="357"/>
              <w:jc w:val="left"/>
              <w:rPr>
                <w:color w:val="000000"/>
              </w:rPr>
            </w:pPr>
          </w:p>
        </w:tc>
        <w:tc>
          <w:tcPr>
            <w:tcW w:w="1475" w:type="dxa"/>
            <w:vAlign w:val="center"/>
          </w:tcPr>
          <w:p w14:paraId="1A8A7D45" w14:textId="77777777" w:rsidR="00ED5997" w:rsidRDefault="00ED5997" w:rsidP="00517D1D">
            <w:pPr>
              <w:spacing w:after="0"/>
              <w:ind w:left="357"/>
              <w:jc w:val="left"/>
              <w:rPr>
                <w:color w:val="000000"/>
              </w:rPr>
            </w:pPr>
          </w:p>
        </w:tc>
      </w:tr>
      <w:tr w:rsidR="00ED5997" w14:paraId="0B4C6256" w14:textId="77777777" w:rsidTr="00517D1D">
        <w:trPr>
          <w:trHeight w:val="780"/>
        </w:trPr>
        <w:tc>
          <w:tcPr>
            <w:tcW w:w="0" w:type="auto"/>
            <w:vAlign w:val="center"/>
          </w:tcPr>
          <w:p w14:paraId="386E513C" w14:textId="77777777" w:rsidR="00ED5997" w:rsidRDefault="00ED5997" w:rsidP="00517D1D">
            <w:pPr>
              <w:autoSpaceDE w:val="0"/>
              <w:autoSpaceDN w:val="0"/>
              <w:adjustRightInd w:val="0"/>
              <w:spacing w:after="0"/>
              <w:ind w:left="0" w:firstLine="0"/>
              <w:jc w:val="left"/>
              <w:rPr>
                <w:sz w:val="22"/>
                <w:lang w:eastAsia="en-GB"/>
              </w:rPr>
            </w:pPr>
            <w:r>
              <w:rPr>
                <w:sz w:val="22"/>
                <w:lang w:eastAsia="en-GB"/>
              </w:rPr>
              <w:t>Scottish Hydro</w:t>
            </w:r>
            <w:r w:rsidR="002921B1">
              <w:rPr>
                <w:sz w:val="22"/>
                <w:lang w:eastAsia="en-GB"/>
              </w:rPr>
              <w:t xml:space="preserve"> </w:t>
            </w:r>
            <w:r>
              <w:rPr>
                <w:sz w:val="22"/>
                <w:lang w:eastAsia="en-GB"/>
              </w:rPr>
              <w:t>Electric</w:t>
            </w:r>
          </w:p>
          <w:p w14:paraId="7B2F3C64" w14:textId="77777777" w:rsidR="00ED5997" w:rsidRDefault="00ED5997" w:rsidP="002921B1">
            <w:pPr>
              <w:spacing w:after="0"/>
              <w:ind w:left="0" w:firstLine="0"/>
              <w:jc w:val="left"/>
              <w:rPr>
                <w:color w:val="000000"/>
              </w:rPr>
            </w:pPr>
            <w:r>
              <w:rPr>
                <w:sz w:val="22"/>
                <w:lang w:eastAsia="en-GB"/>
              </w:rPr>
              <w:t xml:space="preserve">Transmission </w:t>
            </w:r>
            <w:r w:rsidR="002921B1">
              <w:rPr>
                <w:sz w:val="22"/>
                <w:lang w:eastAsia="en-GB"/>
              </w:rPr>
              <w:t>plc</w:t>
            </w:r>
          </w:p>
        </w:tc>
        <w:tc>
          <w:tcPr>
            <w:tcW w:w="2050" w:type="dxa"/>
            <w:vAlign w:val="center"/>
          </w:tcPr>
          <w:p w14:paraId="5E2CC11C" w14:textId="77777777" w:rsidR="00ED5997" w:rsidRDefault="00ED5997" w:rsidP="00517D1D">
            <w:pPr>
              <w:spacing w:after="0"/>
              <w:ind w:left="357"/>
              <w:jc w:val="left"/>
              <w:rPr>
                <w:color w:val="000000"/>
              </w:rPr>
            </w:pPr>
          </w:p>
        </w:tc>
        <w:tc>
          <w:tcPr>
            <w:tcW w:w="1984" w:type="dxa"/>
            <w:vAlign w:val="center"/>
          </w:tcPr>
          <w:p w14:paraId="75F947E1" w14:textId="77777777" w:rsidR="00ED5997" w:rsidRDefault="00ED5997" w:rsidP="00517D1D">
            <w:pPr>
              <w:spacing w:after="0"/>
              <w:ind w:left="357"/>
              <w:jc w:val="left"/>
              <w:rPr>
                <w:color w:val="000000"/>
              </w:rPr>
            </w:pPr>
          </w:p>
        </w:tc>
        <w:tc>
          <w:tcPr>
            <w:tcW w:w="1475" w:type="dxa"/>
            <w:vAlign w:val="center"/>
          </w:tcPr>
          <w:p w14:paraId="7747747A" w14:textId="77777777" w:rsidR="00ED5997" w:rsidRDefault="00ED5997" w:rsidP="00517D1D">
            <w:pPr>
              <w:spacing w:after="0"/>
              <w:ind w:left="357"/>
              <w:jc w:val="left"/>
              <w:rPr>
                <w:color w:val="000000"/>
              </w:rPr>
            </w:pPr>
          </w:p>
        </w:tc>
      </w:tr>
      <w:tr w:rsidR="009D16E7" w14:paraId="4C302127" w14:textId="77777777" w:rsidTr="00517D1D">
        <w:trPr>
          <w:trHeight w:val="780"/>
        </w:trPr>
        <w:tc>
          <w:tcPr>
            <w:tcW w:w="0" w:type="auto"/>
            <w:vAlign w:val="center"/>
          </w:tcPr>
          <w:p w14:paraId="0C653405" w14:textId="77777777" w:rsidR="009D16E7" w:rsidRDefault="009D16E7" w:rsidP="00517D1D">
            <w:pPr>
              <w:autoSpaceDE w:val="0"/>
              <w:autoSpaceDN w:val="0"/>
              <w:adjustRightInd w:val="0"/>
              <w:spacing w:after="0"/>
              <w:ind w:left="0" w:firstLine="0"/>
              <w:jc w:val="left"/>
              <w:rPr>
                <w:sz w:val="22"/>
                <w:lang w:eastAsia="en-GB"/>
              </w:rPr>
            </w:pPr>
            <w:r>
              <w:rPr>
                <w:sz w:val="22"/>
                <w:lang w:eastAsia="en-GB"/>
              </w:rPr>
              <w:t>Offshore Transmission Owners</w:t>
            </w:r>
          </w:p>
        </w:tc>
        <w:tc>
          <w:tcPr>
            <w:tcW w:w="2050" w:type="dxa"/>
            <w:vAlign w:val="center"/>
          </w:tcPr>
          <w:p w14:paraId="21894ED4" w14:textId="77777777" w:rsidR="009D16E7" w:rsidRDefault="009D16E7" w:rsidP="00517D1D">
            <w:pPr>
              <w:spacing w:after="0"/>
              <w:ind w:left="357"/>
              <w:jc w:val="left"/>
              <w:rPr>
                <w:color w:val="000000"/>
              </w:rPr>
            </w:pPr>
          </w:p>
        </w:tc>
        <w:tc>
          <w:tcPr>
            <w:tcW w:w="1984" w:type="dxa"/>
            <w:vAlign w:val="center"/>
          </w:tcPr>
          <w:p w14:paraId="2BA1D889" w14:textId="77777777" w:rsidR="009D16E7" w:rsidRDefault="009D16E7" w:rsidP="00517D1D">
            <w:pPr>
              <w:spacing w:after="0"/>
              <w:ind w:left="357"/>
              <w:jc w:val="left"/>
              <w:rPr>
                <w:color w:val="000000"/>
              </w:rPr>
            </w:pPr>
          </w:p>
        </w:tc>
        <w:tc>
          <w:tcPr>
            <w:tcW w:w="1475" w:type="dxa"/>
            <w:vAlign w:val="center"/>
          </w:tcPr>
          <w:p w14:paraId="7AFCB81D" w14:textId="77777777" w:rsidR="009D16E7" w:rsidRDefault="009D16E7" w:rsidP="00517D1D">
            <w:pPr>
              <w:spacing w:after="0"/>
              <w:ind w:left="357"/>
              <w:jc w:val="left"/>
              <w:rPr>
                <w:color w:val="000000"/>
              </w:rPr>
            </w:pPr>
          </w:p>
        </w:tc>
      </w:tr>
    </w:tbl>
    <w:p w14:paraId="6D74AF4E" w14:textId="77777777" w:rsidR="00ED5997" w:rsidRDefault="00ED5997">
      <w:pPr>
        <w:pStyle w:val="Heading5"/>
      </w:pPr>
    </w:p>
    <w:p w14:paraId="307630E2" w14:textId="77777777" w:rsidR="00ED5997" w:rsidRDefault="00ED5997">
      <w:pPr>
        <w:pStyle w:val="Heading5"/>
      </w:pPr>
      <w:r>
        <w:t>STC Procedure Change Control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2126"/>
        <w:gridCol w:w="5019"/>
      </w:tblGrid>
      <w:tr w:rsidR="00ED5997" w14:paraId="00751DE4" w14:textId="77777777" w:rsidTr="00F739B7">
        <w:tc>
          <w:tcPr>
            <w:tcW w:w="1384" w:type="dxa"/>
          </w:tcPr>
          <w:p w14:paraId="413E1728" w14:textId="77777777" w:rsidR="00ED5997" w:rsidRDefault="00ED5997" w:rsidP="00517D1D">
            <w:pPr>
              <w:spacing w:after="0"/>
              <w:ind w:left="357"/>
            </w:pPr>
            <w:r>
              <w:t>Issue 001</w:t>
            </w:r>
          </w:p>
        </w:tc>
        <w:tc>
          <w:tcPr>
            <w:tcW w:w="2126" w:type="dxa"/>
          </w:tcPr>
          <w:p w14:paraId="060B3732" w14:textId="77777777" w:rsidR="00ED5997" w:rsidRDefault="00ED5997" w:rsidP="00894A08">
            <w:pPr>
              <w:spacing w:after="0"/>
              <w:ind w:hanging="760"/>
            </w:pPr>
            <w:r>
              <w:t>26/05/2005</w:t>
            </w:r>
          </w:p>
        </w:tc>
        <w:tc>
          <w:tcPr>
            <w:tcW w:w="5019" w:type="dxa"/>
          </w:tcPr>
          <w:p w14:paraId="77512E96" w14:textId="77777777" w:rsidR="00ED5997" w:rsidRDefault="00ED5997" w:rsidP="00894A08">
            <w:pPr>
              <w:pStyle w:val="Header"/>
              <w:tabs>
                <w:tab w:val="clear" w:pos="4153"/>
                <w:tab w:val="clear" w:pos="8306"/>
              </w:tabs>
              <w:autoSpaceDE w:val="0"/>
              <w:autoSpaceDN w:val="0"/>
              <w:adjustRightInd w:val="0"/>
              <w:spacing w:after="0"/>
              <w:ind w:left="459"/>
              <w:rPr>
                <w:lang w:eastAsia="en-GB"/>
              </w:rPr>
            </w:pPr>
            <w:r>
              <w:rPr>
                <w:lang w:eastAsia="en-GB"/>
              </w:rPr>
              <w:t>First Issue following BETTA Go-Live</w:t>
            </w:r>
          </w:p>
        </w:tc>
      </w:tr>
      <w:tr w:rsidR="00ED5997" w14:paraId="47DEC096" w14:textId="77777777" w:rsidTr="00F739B7">
        <w:tc>
          <w:tcPr>
            <w:tcW w:w="1384" w:type="dxa"/>
          </w:tcPr>
          <w:p w14:paraId="28086ECC" w14:textId="77777777" w:rsidR="00ED5997" w:rsidRDefault="00ED5997" w:rsidP="00517D1D">
            <w:pPr>
              <w:spacing w:after="0"/>
              <w:ind w:left="357"/>
            </w:pPr>
            <w:r>
              <w:t>Issue 002</w:t>
            </w:r>
          </w:p>
        </w:tc>
        <w:tc>
          <w:tcPr>
            <w:tcW w:w="2126" w:type="dxa"/>
          </w:tcPr>
          <w:p w14:paraId="668F6013" w14:textId="77777777" w:rsidR="00ED5997" w:rsidRDefault="00ED5997" w:rsidP="00894A08">
            <w:pPr>
              <w:spacing w:after="0"/>
              <w:ind w:hanging="760"/>
            </w:pPr>
            <w:r>
              <w:t>25/10/2005</w:t>
            </w:r>
          </w:p>
        </w:tc>
        <w:tc>
          <w:tcPr>
            <w:tcW w:w="5019" w:type="dxa"/>
          </w:tcPr>
          <w:p w14:paraId="2565A7B0" w14:textId="77777777" w:rsidR="00ED5997" w:rsidRDefault="00ED5997" w:rsidP="00894A08">
            <w:pPr>
              <w:pStyle w:val="Header"/>
              <w:tabs>
                <w:tab w:val="clear" w:pos="4153"/>
                <w:tab w:val="clear" w:pos="8306"/>
              </w:tabs>
              <w:autoSpaceDE w:val="0"/>
              <w:autoSpaceDN w:val="0"/>
              <w:adjustRightInd w:val="0"/>
              <w:spacing w:after="0"/>
              <w:ind w:left="459"/>
              <w:rPr>
                <w:lang w:eastAsia="en-GB"/>
              </w:rPr>
            </w:pPr>
            <w:r>
              <w:rPr>
                <w:lang w:eastAsia="en-GB"/>
              </w:rPr>
              <w:t>Issue 002 incorporating PA034, PA037 and PA039</w:t>
            </w:r>
          </w:p>
        </w:tc>
      </w:tr>
      <w:tr w:rsidR="003641B5" w14:paraId="1E42CEF1" w14:textId="77777777" w:rsidTr="00F739B7">
        <w:trPr>
          <w:trHeight w:val="461"/>
        </w:trPr>
        <w:tc>
          <w:tcPr>
            <w:tcW w:w="1384" w:type="dxa"/>
          </w:tcPr>
          <w:p w14:paraId="478F166E" w14:textId="77777777" w:rsidR="003641B5" w:rsidRDefault="003641B5" w:rsidP="00517D1D">
            <w:pPr>
              <w:spacing w:after="0"/>
              <w:ind w:left="357"/>
            </w:pPr>
            <w:r>
              <w:t>Issue 00</w:t>
            </w:r>
            <w:r w:rsidR="00E5764B">
              <w:t>3</w:t>
            </w:r>
          </w:p>
        </w:tc>
        <w:tc>
          <w:tcPr>
            <w:tcW w:w="2126" w:type="dxa"/>
          </w:tcPr>
          <w:p w14:paraId="575C4EEE" w14:textId="77777777" w:rsidR="003641B5" w:rsidRDefault="002A2241" w:rsidP="00894A08">
            <w:pPr>
              <w:spacing w:after="0"/>
              <w:ind w:hanging="760"/>
            </w:pPr>
            <w:r>
              <w:t>17/12/2009</w:t>
            </w:r>
          </w:p>
        </w:tc>
        <w:tc>
          <w:tcPr>
            <w:tcW w:w="5019" w:type="dxa"/>
          </w:tcPr>
          <w:p w14:paraId="0B4CD98E" w14:textId="77777777" w:rsidR="003641B5" w:rsidRDefault="008C2656" w:rsidP="000320F6">
            <w:pPr>
              <w:pStyle w:val="Header"/>
              <w:tabs>
                <w:tab w:val="clear" w:pos="4153"/>
                <w:tab w:val="clear" w:pos="8306"/>
              </w:tabs>
              <w:autoSpaceDE w:val="0"/>
              <w:autoSpaceDN w:val="0"/>
              <w:adjustRightInd w:val="0"/>
              <w:spacing w:after="0"/>
              <w:ind w:left="66" w:firstLine="0"/>
              <w:rPr>
                <w:lang w:eastAsia="en-GB"/>
              </w:rPr>
            </w:pPr>
            <w:r>
              <w:rPr>
                <w:lang w:eastAsia="en-GB"/>
              </w:rPr>
              <w:t>Issue 003 incorporating PA048</w:t>
            </w:r>
            <w:r w:rsidR="00E5764B">
              <w:rPr>
                <w:lang w:eastAsia="en-GB"/>
              </w:rPr>
              <w:t xml:space="preserve"> and </w:t>
            </w:r>
            <w:r w:rsidR="00D47EB8">
              <w:rPr>
                <w:lang w:eastAsia="en-GB"/>
              </w:rPr>
              <w:t xml:space="preserve">changes </w:t>
            </w:r>
            <w:proofErr w:type="gramStart"/>
            <w:r w:rsidR="00D47EB8">
              <w:rPr>
                <w:lang w:eastAsia="en-GB"/>
              </w:rPr>
              <w:t>as a result of</w:t>
            </w:r>
            <w:proofErr w:type="gramEnd"/>
            <w:r w:rsidR="00D47EB8">
              <w:rPr>
                <w:lang w:eastAsia="en-GB"/>
              </w:rPr>
              <w:t xml:space="preserve"> the </w:t>
            </w:r>
            <w:r w:rsidR="00E5764B">
              <w:rPr>
                <w:lang w:eastAsia="en-GB"/>
              </w:rPr>
              <w:t xml:space="preserve">Offshore </w:t>
            </w:r>
            <w:r w:rsidR="00D47EB8">
              <w:rPr>
                <w:lang w:eastAsia="en-GB"/>
              </w:rPr>
              <w:t xml:space="preserve">regime </w:t>
            </w:r>
          </w:p>
        </w:tc>
      </w:tr>
      <w:tr w:rsidR="00CD175B" w14:paraId="5D29FD3A" w14:textId="77777777" w:rsidTr="00F739B7">
        <w:trPr>
          <w:trHeight w:val="91"/>
        </w:trPr>
        <w:tc>
          <w:tcPr>
            <w:tcW w:w="1384" w:type="dxa"/>
          </w:tcPr>
          <w:p w14:paraId="0409A96E" w14:textId="77777777" w:rsidR="00CD175B" w:rsidRDefault="00CD175B" w:rsidP="00517D1D">
            <w:pPr>
              <w:spacing w:after="0"/>
              <w:ind w:left="357"/>
              <w:jc w:val="left"/>
            </w:pPr>
            <w:r>
              <w:t>Issue 004</w:t>
            </w:r>
          </w:p>
        </w:tc>
        <w:tc>
          <w:tcPr>
            <w:tcW w:w="2126" w:type="dxa"/>
          </w:tcPr>
          <w:p w14:paraId="01B58515" w14:textId="77777777" w:rsidR="00CD175B" w:rsidRDefault="00BF303A" w:rsidP="00894A08">
            <w:pPr>
              <w:spacing w:after="0"/>
              <w:ind w:hanging="760"/>
              <w:jc w:val="left"/>
            </w:pPr>
            <w:r>
              <w:t>07</w:t>
            </w:r>
            <w:r w:rsidR="00E010E3">
              <w:t>/</w:t>
            </w:r>
            <w:r w:rsidR="002F413F">
              <w:t>10</w:t>
            </w:r>
            <w:r w:rsidR="006A0413">
              <w:t>/</w:t>
            </w:r>
            <w:r w:rsidR="00E010E3">
              <w:t>2011</w:t>
            </w:r>
          </w:p>
        </w:tc>
        <w:tc>
          <w:tcPr>
            <w:tcW w:w="5019" w:type="dxa"/>
          </w:tcPr>
          <w:p w14:paraId="2BBF18DF" w14:textId="77777777" w:rsidR="00CD175B" w:rsidRDefault="00CD175B" w:rsidP="00894A08">
            <w:pPr>
              <w:pStyle w:val="Header"/>
              <w:tabs>
                <w:tab w:val="clear" w:pos="4153"/>
                <w:tab w:val="clear" w:pos="8306"/>
              </w:tabs>
              <w:autoSpaceDE w:val="0"/>
              <w:autoSpaceDN w:val="0"/>
              <w:adjustRightInd w:val="0"/>
              <w:spacing w:after="0"/>
              <w:ind w:left="459"/>
              <w:jc w:val="left"/>
              <w:rPr>
                <w:lang w:eastAsia="en-GB"/>
              </w:rPr>
            </w:pPr>
            <w:r>
              <w:rPr>
                <w:lang w:eastAsia="en-GB"/>
              </w:rPr>
              <w:t>Issue 004 incorporating PA061</w:t>
            </w:r>
          </w:p>
        </w:tc>
      </w:tr>
      <w:tr w:rsidR="00CE78EF" w14:paraId="223FD5C5" w14:textId="77777777" w:rsidTr="00F739B7">
        <w:trPr>
          <w:trHeight w:val="91"/>
        </w:trPr>
        <w:tc>
          <w:tcPr>
            <w:tcW w:w="1384" w:type="dxa"/>
          </w:tcPr>
          <w:p w14:paraId="2EE47F3A" w14:textId="77777777" w:rsidR="00CE78EF" w:rsidRDefault="00CE78EF" w:rsidP="00517D1D">
            <w:pPr>
              <w:spacing w:after="0"/>
              <w:ind w:left="357"/>
            </w:pPr>
            <w:r>
              <w:t>Issue 005</w:t>
            </w:r>
          </w:p>
        </w:tc>
        <w:tc>
          <w:tcPr>
            <w:tcW w:w="2126" w:type="dxa"/>
          </w:tcPr>
          <w:p w14:paraId="0EF18FCB" w14:textId="77777777" w:rsidR="00CE78EF" w:rsidRDefault="00894A08" w:rsidP="00894A08">
            <w:pPr>
              <w:spacing w:after="0"/>
              <w:ind w:hanging="760"/>
            </w:pPr>
            <w:r>
              <w:t>19/05</w:t>
            </w:r>
            <w:r w:rsidR="00CE78EF">
              <w:t>/2016</w:t>
            </w:r>
          </w:p>
        </w:tc>
        <w:tc>
          <w:tcPr>
            <w:tcW w:w="5019" w:type="dxa"/>
          </w:tcPr>
          <w:p w14:paraId="6426094E" w14:textId="77777777" w:rsidR="00CE78EF" w:rsidRDefault="00CE78EF" w:rsidP="00894A08">
            <w:pPr>
              <w:pStyle w:val="Header"/>
              <w:tabs>
                <w:tab w:val="clear" w:pos="4153"/>
                <w:tab w:val="clear" w:pos="8306"/>
              </w:tabs>
              <w:autoSpaceDE w:val="0"/>
              <w:autoSpaceDN w:val="0"/>
              <w:adjustRightInd w:val="0"/>
              <w:spacing w:after="0"/>
              <w:ind w:left="459"/>
              <w:rPr>
                <w:lang w:eastAsia="en-GB"/>
              </w:rPr>
            </w:pPr>
            <w:r>
              <w:rPr>
                <w:lang w:eastAsia="en-GB"/>
              </w:rPr>
              <w:t xml:space="preserve">Issue 005 incorporating </w:t>
            </w:r>
            <w:r w:rsidR="00894A08">
              <w:rPr>
                <w:lang w:eastAsia="en-GB"/>
              </w:rPr>
              <w:t>PM090</w:t>
            </w:r>
          </w:p>
        </w:tc>
      </w:tr>
      <w:tr w:rsidR="00044D57" w14:paraId="3E3195E8" w14:textId="77777777" w:rsidTr="00F739B7">
        <w:trPr>
          <w:trHeight w:val="91"/>
        </w:trPr>
        <w:tc>
          <w:tcPr>
            <w:tcW w:w="1384" w:type="dxa"/>
          </w:tcPr>
          <w:p w14:paraId="05F8B7A5" w14:textId="77777777" w:rsidR="00044D57" w:rsidRDefault="00044D57" w:rsidP="00517D1D">
            <w:pPr>
              <w:spacing w:after="0"/>
              <w:ind w:left="357"/>
            </w:pPr>
            <w:r>
              <w:t>Issue 006</w:t>
            </w:r>
          </w:p>
        </w:tc>
        <w:tc>
          <w:tcPr>
            <w:tcW w:w="2126" w:type="dxa"/>
          </w:tcPr>
          <w:p w14:paraId="31A9D696" w14:textId="77777777" w:rsidR="00044D57" w:rsidRDefault="00044D57" w:rsidP="00894A08">
            <w:pPr>
              <w:spacing w:after="0"/>
              <w:ind w:hanging="760"/>
            </w:pPr>
            <w:r>
              <w:t>01/04/2019</w:t>
            </w:r>
          </w:p>
        </w:tc>
        <w:tc>
          <w:tcPr>
            <w:tcW w:w="5019" w:type="dxa"/>
          </w:tcPr>
          <w:p w14:paraId="5B9A0152" w14:textId="77777777" w:rsidR="00044D57" w:rsidRDefault="00044D57" w:rsidP="000320F6">
            <w:pPr>
              <w:pStyle w:val="Header"/>
              <w:tabs>
                <w:tab w:val="clear" w:pos="4153"/>
                <w:tab w:val="clear" w:pos="8306"/>
              </w:tabs>
              <w:autoSpaceDE w:val="0"/>
              <w:autoSpaceDN w:val="0"/>
              <w:adjustRightInd w:val="0"/>
              <w:spacing w:after="0"/>
              <w:ind w:left="66" w:firstLine="0"/>
              <w:rPr>
                <w:lang w:eastAsia="en-GB"/>
              </w:rPr>
            </w:pPr>
            <w:r>
              <w:rPr>
                <w:lang w:eastAsia="en-GB"/>
              </w:rPr>
              <w:t>Issue 006 incorporating National Grid Legal separation changes</w:t>
            </w:r>
          </w:p>
        </w:tc>
      </w:tr>
      <w:tr w:rsidR="009A49FF" w14:paraId="3ADFC622" w14:textId="77777777" w:rsidTr="00F739B7">
        <w:trPr>
          <w:trHeight w:val="91"/>
        </w:trPr>
        <w:tc>
          <w:tcPr>
            <w:tcW w:w="1384" w:type="dxa"/>
          </w:tcPr>
          <w:p w14:paraId="2BC065E7" w14:textId="36F7AFB5" w:rsidR="009A49FF" w:rsidRDefault="009A49FF" w:rsidP="00517D1D">
            <w:pPr>
              <w:spacing w:after="0"/>
              <w:ind w:left="357"/>
            </w:pPr>
            <w:r>
              <w:t xml:space="preserve">Issue </w:t>
            </w:r>
            <w:r w:rsidR="00206D95">
              <w:t>007</w:t>
            </w:r>
          </w:p>
        </w:tc>
        <w:tc>
          <w:tcPr>
            <w:tcW w:w="2126" w:type="dxa"/>
          </w:tcPr>
          <w:p w14:paraId="0F1209F7" w14:textId="53C60082" w:rsidR="009A49FF" w:rsidRDefault="005E6D7F" w:rsidP="00894A08">
            <w:pPr>
              <w:spacing w:after="0"/>
              <w:ind w:hanging="760"/>
            </w:pPr>
            <w:r>
              <w:t>07/02/2022</w:t>
            </w:r>
          </w:p>
        </w:tc>
        <w:tc>
          <w:tcPr>
            <w:tcW w:w="5019" w:type="dxa"/>
          </w:tcPr>
          <w:p w14:paraId="4215014D" w14:textId="2566DCB9" w:rsidR="009A49FF" w:rsidRDefault="00CE046B" w:rsidP="00894A08">
            <w:pPr>
              <w:pStyle w:val="Header"/>
              <w:tabs>
                <w:tab w:val="clear" w:pos="4153"/>
                <w:tab w:val="clear" w:pos="8306"/>
              </w:tabs>
              <w:autoSpaceDE w:val="0"/>
              <w:autoSpaceDN w:val="0"/>
              <w:adjustRightInd w:val="0"/>
              <w:spacing w:after="0"/>
              <w:ind w:left="459"/>
              <w:rPr>
                <w:lang w:eastAsia="en-GB"/>
              </w:rPr>
            </w:pPr>
            <w:r>
              <w:rPr>
                <w:lang w:eastAsia="en-GB"/>
              </w:rPr>
              <w:t>Issue 007 Productions of Planning Requests</w:t>
            </w:r>
          </w:p>
        </w:tc>
      </w:tr>
      <w:tr w:rsidR="00EF010F" w14:paraId="1DD6C360" w14:textId="77777777" w:rsidTr="00F739B7">
        <w:trPr>
          <w:trHeight w:val="91"/>
        </w:trPr>
        <w:tc>
          <w:tcPr>
            <w:tcW w:w="1384" w:type="dxa"/>
          </w:tcPr>
          <w:p w14:paraId="759CCADD" w14:textId="5201A374" w:rsidR="00EF010F" w:rsidRDefault="00EF010F" w:rsidP="00517D1D">
            <w:pPr>
              <w:spacing w:after="0"/>
              <w:ind w:left="357"/>
            </w:pPr>
            <w:r>
              <w:t>Issue 008</w:t>
            </w:r>
          </w:p>
        </w:tc>
        <w:tc>
          <w:tcPr>
            <w:tcW w:w="2126" w:type="dxa"/>
          </w:tcPr>
          <w:p w14:paraId="1B1F879C" w14:textId="06D04FB5" w:rsidR="00EF010F" w:rsidRDefault="00103947" w:rsidP="00894A08">
            <w:pPr>
              <w:spacing w:after="0"/>
              <w:ind w:hanging="760"/>
            </w:pPr>
            <w:r>
              <w:t>25</w:t>
            </w:r>
            <w:r w:rsidR="00EF010F">
              <w:t>/04</w:t>
            </w:r>
            <w:r w:rsidR="005E7DEC">
              <w:t>/2023</w:t>
            </w:r>
          </w:p>
        </w:tc>
        <w:tc>
          <w:tcPr>
            <w:tcW w:w="5019" w:type="dxa"/>
          </w:tcPr>
          <w:p w14:paraId="23A220F3" w14:textId="64CD11F1" w:rsidR="00EF010F" w:rsidRDefault="005E7DEC" w:rsidP="000320F6">
            <w:pPr>
              <w:pStyle w:val="Header"/>
              <w:tabs>
                <w:tab w:val="clear" w:pos="4153"/>
                <w:tab w:val="clear" w:pos="8306"/>
              </w:tabs>
              <w:autoSpaceDE w:val="0"/>
              <w:autoSpaceDN w:val="0"/>
              <w:adjustRightInd w:val="0"/>
              <w:spacing w:after="0"/>
              <w:ind w:left="66" w:firstLine="36"/>
              <w:rPr>
                <w:lang w:eastAsia="en-GB"/>
              </w:rPr>
            </w:pPr>
            <w:r>
              <w:rPr>
                <w:lang w:eastAsia="en-GB"/>
              </w:rPr>
              <w:t xml:space="preserve">Issue 008 </w:t>
            </w:r>
            <w:r w:rsidR="00313AAE">
              <w:t>i</w:t>
            </w:r>
            <w:r w:rsidR="00313AAE" w:rsidRPr="00F6567F">
              <w:t xml:space="preserve">ncorporating </w:t>
            </w:r>
            <w:r w:rsidR="007F574B">
              <w:t>use of ‘The Company’ definition as made in</w:t>
            </w:r>
            <w:r w:rsidR="00313AAE" w:rsidRPr="00F6567F">
              <w:t xml:space="preserve"> the </w:t>
            </w:r>
            <w:r w:rsidR="007F574B">
              <w:t>STC</w:t>
            </w:r>
            <w:r w:rsidR="005672E3">
              <w:t xml:space="preserve"> PM0130</w:t>
            </w:r>
          </w:p>
        </w:tc>
      </w:tr>
      <w:tr w:rsidR="00F739B7" w14:paraId="7A2BC157" w14:textId="77777777" w:rsidTr="00F739B7">
        <w:trPr>
          <w:trHeight w:val="91"/>
        </w:trPr>
        <w:tc>
          <w:tcPr>
            <w:tcW w:w="1384" w:type="dxa"/>
          </w:tcPr>
          <w:p w14:paraId="0BA5EE46" w14:textId="6ED1ED48" w:rsidR="00F739B7" w:rsidRDefault="00F739B7" w:rsidP="00517D1D">
            <w:pPr>
              <w:spacing w:after="0"/>
              <w:ind w:left="357"/>
            </w:pPr>
            <w:r>
              <w:t>Issue 009</w:t>
            </w:r>
          </w:p>
        </w:tc>
        <w:tc>
          <w:tcPr>
            <w:tcW w:w="2126" w:type="dxa"/>
          </w:tcPr>
          <w:p w14:paraId="77B2ADB9" w14:textId="6CF3B7BF" w:rsidR="00F739B7" w:rsidRDefault="00F739B7" w:rsidP="00894A08">
            <w:pPr>
              <w:spacing w:after="0"/>
              <w:ind w:hanging="760"/>
            </w:pPr>
            <w:r>
              <w:t>04/03/2024</w:t>
            </w:r>
          </w:p>
        </w:tc>
        <w:tc>
          <w:tcPr>
            <w:tcW w:w="5019" w:type="dxa"/>
          </w:tcPr>
          <w:p w14:paraId="1CBF83B0" w14:textId="0F6C2019" w:rsidR="00F739B7" w:rsidRDefault="000320F6" w:rsidP="00623759">
            <w:pPr>
              <w:pStyle w:val="Header"/>
              <w:tabs>
                <w:tab w:val="clear" w:pos="4153"/>
                <w:tab w:val="clear" w:pos="8306"/>
              </w:tabs>
              <w:autoSpaceDE w:val="0"/>
              <w:autoSpaceDN w:val="0"/>
              <w:adjustRightInd w:val="0"/>
              <w:spacing w:after="0"/>
              <w:ind w:left="66" w:firstLine="36"/>
              <w:jc w:val="left"/>
              <w:rPr>
                <w:lang w:eastAsia="en-GB"/>
              </w:rPr>
            </w:pPr>
            <w:r>
              <w:rPr>
                <w:rFonts w:cs="Arial"/>
              </w:rPr>
              <w:t>Issue 009</w:t>
            </w:r>
            <w:r w:rsidR="00623759">
              <w:rPr>
                <w:rFonts w:cs="Arial"/>
              </w:rPr>
              <w:t xml:space="preserve"> PM0128</w:t>
            </w:r>
            <w:r>
              <w:rPr>
                <w:rFonts w:cs="Arial"/>
              </w:rPr>
              <w:t xml:space="preserve"> Implementation of the Electrical System Restoration Standard – PM0132 Implementation of the Electrical System Restoration Standard Phase II</w:t>
            </w:r>
          </w:p>
        </w:tc>
      </w:tr>
    </w:tbl>
    <w:p w14:paraId="0F50CD6F" w14:textId="77777777" w:rsidR="00ED5997" w:rsidRDefault="00ED5997"/>
    <w:p w14:paraId="29E5E13C" w14:textId="77777777" w:rsidR="00ED5997" w:rsidRDefault="00ED5997"/>
    <w:p w14:paraId="72FE8054" w14:textId="77777777" w:rsidR="00ED5997" w:rsidRDefault="00ED5997"/>
    <w:p w14:paraId="288E05F0" w14:textId="77777777" w:rsidR="00ED5997" w:rsidRDefault="00ED5997">
      <w:pPr>
        <w:pStyle w:val="Header"/>
        <w:tabs>
          <w:tab w:val="clear" w:pos="4153"/>
          <w:tab w:val="clear" w:pos="8306"/>
        </w:tabs>
        <w:sectPr w:rsidR="00ED5997">
          <w:headerReference w:type="default" r:id="rId12"/>
          <w:footerReference w:type="default" r:id="rId13"/>
          <w:type w:val="nextColumn"/>
          <w:pgSz w:w="11907" w:h="16840" w:code="9"/>
          <w:pgMar w:top="1440" w:right="1797" w:bottom="1440" w:left="1797" w:header="720" w:footer="720" w:gutter="0"/>
          <w:cols w:space="720"/>
        </w:sectPr>
      </w:pPr>
    </w:p>
    <w:p w14:paraId="6B867F8F" w14:textId="77777777" w:rsidR="00ED5997" w:rsidRDefault="00ED5997">
      <w:pPr>
        <w:pStyle w:val="Heading1"/>
        <w:keepLines/>
      </w:pPr>
      <w:r>
        <w:lastRenderedPageBreak/>
        <w:t xml:space="preserve">Introduction </w:t>
      </w:r>
    </w:p>
    <w:p w14:paraId="21D873B5" w14:textId="77777777" w:rsidR="00ED5997" w:rsidRDefault="00ED5997">
      <w:pPr>
        <w:pStyle w:val="Heading2"/>
        <w:keepLines/>
      </w:pPr>
      <w:r>
        <w:t>Scope</w:t>
      </w:r>
    </w:p>
    <w:p w14:paraId="07DBA9D2" w14:textId="2DF72180" w:rsidR="00ED5997" w:rsidRDefault="00ED5997" w:rsidP="000320F6">
      <w:pPr>
        <w:pStyle w:val="Heading3"/>
        <w:keepLines/>
        <w:tabs>
          <w:tab w:val="clear" w:pos="0"/>
        </w:tabs>
        <w:ind w:left="851" w:hanging="851"/>
      </w:pPr>
      <w:r>
        <w:t xml:space="preserve">This procedure applies to </w:t>
      </w:r>
      <w:r w:rsidR="008A2B93">
        <w:t>The Company</w:t>
      </w:r>
      <w:r w:rsidR="007F574B" w:rsidRPr="00E21446">
        <w:t>, as defined in the STC and meaning the licence holder with system operator responsibilities,</w:t>
      </w:r>
      <w:r>
        <w:t xml:space="preserve"> and each TO. For the purposes of this </w:t>
      </w:r>
      <w:proofErr w:type="gramStart"/>
      <w:r>
        <w:t xml:space="preserve">document, </w:t>
      </w:r>
      <w:r w:rsidR="00ED534D">
        <w:t xml:space="preserve">  </w:t>
      </w:r>
      <w:proofErr w:type="gramEnd"/>
      <w:r w:rsidR="00ED534D">
        <w:t xml:space="preserve">  </w:t>
      </w:r>
      <w:r>
        <w:t>TOs are:</w:t>
      </w:r>
    </w:p>
    <w:p w14:paraId="110E8035" w14:textId="77777777" w:rsidR="00044D57" w:rsidRDefault="00044D57" w:rsidP="002A2241">
      <w:pPr>
        <w:pStyle w:val="Heading3"/>
        <w:numPr>
          <w:ilvl w:val="0"/>
          <w:numId w:val="6"/>
        </w:numPr>
        <w:tabs>
          <w:tab w:val="clear" w:pos="360"/>
          <w:tab w:val="num" w:pos="1080"/>
        </w:tabs>
        <w:ind w:left="1080"/>
      </w:pPr>
      <w:proofErr w:type="gramStart"/>
      <w:r>
        <w:t>NGE</w:t>
      </w:r>
      <w:r w:rsidR="00D41EEC">
        <w:t>T</w:t>
      </w:r>
      <w:r>
        <w:t>;</w:t>
      </w:r>
      <w:proofErr w:type="gramEnd"/>
    </w:p>
    <w:p w14:paraId="74593D74" w14:textId="77777777" w:rsidR="00ED5997" w:rsidRDefault="00ED5997" w:rsidP="002A2241">
      <w:pPr>
        <w:pStyle w:val="Heading3"/>
        <w:numPr>
          <w:ilvl w:val="0"/>
          <w:numId w:val="6"/>
        </w:numPr>
        <w:tabs>
          <w:tab w:val="clear" w:pos="360"/>
          <w:tab w:val="num" w:pos="1080"/>
        </w:tabs>
        <w:ind w:left="1080"/>
      </w:pPr>
      <w:r>
        <w:t>SPT; and</w:t>
      </w:r>
    </w:p>
    <w:p w14:paraId="1E9780EE" w14:textId="77777777" w:rsidR="00263AD2" w:rsidRDefault="00ED5997" w:rsidP="002A2241">
      <w:pPr>
        <w:pStyle w:val="Heading3"/>
        <w:keepLines/>
        <w:numPr>
          <w:ilvl w:val="0"/>
          <w:numId w:val="13"/>
        </w:numPr>
        <w:tabs>
          <w:tab w:val="clear" w:pos="720"/>
          <w:tab w:val="num" w:pos="1134"/>
        </w:tabs>
        <w:spacing w:before="60" w:after="60"/>
        <w:ind w:left="1134" w:hanging="425"/>
      </w:pPr>
      <w:r>
        <w:t>SHET.</w:t>
      </w:r>
    </w:p>
    <w:p w14:paraId="3539F29E" w14:textId="77777777" w:rsidR="009B07B6" w:rsidRDefault="00263AD2" w:rsidP="002A2241">
      <w:pPr>
        <w:pStyle w:val="Heading3"/>
        <w:keepLines/>
        <w:numPr>
          <w:ilvl w:val="0"/>
          <w:numId w:val="13"/>
        </w:numPr>
        <w:tabs>
          <w:tab w:val="clear" w:pos="720"/>
          <w:tab w:val="num" w:pos="1134"/>
        </w:tabs>
        <w:spacing w:before="60" w:after="60"/>
        <w:ind w:left="1134" w:hanging="425"/>
      </w:pPr>
      <w:r>
        <w:t>a</w:t>
      </w:r>
      <w:r w:rsidRPr="002819B8">
        <w:t xml:space="preserve">ll Offshore Transmission </w:t>
      </w:r>
      <w:r>
        <w:t xml:space="preserve">Licence holders </w:t>
      </w:r>
      <w:r w:rsidRPr="002819B8">
        <w:t xml:space="preserve">as appointed by the Authority. </w:t>
      </w:r>
    </w:p>
    <w:p w14:paraId="0B1D6E2B" w14:textId="77777777" w:rsidR="00C664CD" w:rsidRDefault="00C664CD" w:rsidP="002A2241">
      <w:pPr>
        <w:pStyle w:val="Heading3"/>
        <w:keepLines/>
        <w:numPr>
          <w:ilvl w:val="0"/>
          <w:numId w:val="0"/>
        </w:numPr>
        <w:spacing w:before="60" w:after="60"/>
        <w:ind w:left="709"/>
      </w:pPr>
    </w:p>
    <w:p w14:paraId="03182823" w14:textId="77777777" w:rsidR="00ED5997" w:rsidRDefault="00ED5997" w:rsidP="002A2241">
      <w:pPr>
        <w:pStyle w:val="Heading2"/>
        <w:keepLines/>
      </w:pPr>
      <w:r>
        <w:t xml:space="preserve">Objectives </w:t>
      </w:r>
    </w:p>
    <w:p w14:paraId="50C88940" w14:textId="32DAD1C8" w:rsidR="00ED5997" w:rsidRDefault="00ED5997" w:rsidP="000320F6">
      <w:pPr>
        <w:pStyle w:val="Heading3"/>
        <w:keepLines/>
        <w:tabs>
          <w:tab w:val="clear" w:pos="0"/>
          <w:tab w:val="num" w:pos="709"/>
        </w:tabs>
        <w:ind w:left="709" w:hanging="709"/>
      </w:pPr>
      <w:r>
        <w:t xml:space="preserve">This STCP describes the processes and procedures for investment planning and, individual project development across both </w:t>
      </w:r>
      <w:r w:rsidR="006B4A25">
        <w:t>T</w:t>
      </w:r>
      <w:r>
        <w:t xml:space="preserve">he </w:t>
      </w:r>
      <w:r w:rsidR="006B4A25">
        <w:t>Company</w:t>
      </w:r>
      <w:r>
        <w:t xml:space="preserve">-TO </w:t>
      </w:r>
      <w:proofErr w:type="spellStart"/>
      <w:r>
        <w:t>and</w:t>
      </w:r>
      <w:proofErr w:type="spellEnd"/>
      <w:r>
        <w:t xml:space="preserve"> TO</w:t>
      </w:r>
      <w:r w:rsidR="00263AD2">
        <w:t xml:space="preserve"> </w:t>
      </w:r>
      <w:r>
        <w:t>-TO interfaces.</w:t>
      </w:r>
    </w:p>
    <w:p w14:paraId="3847A660" w14:textId="77777777" w:rsidR="00FF14EF" w:rsidRDefault="00FF14EF">
      <w:pPr>
        <w:pStyle w:val="Heading3"/>
        <w:keepLines/>
        <w:numPr>
          <w:ilvl w:val="0"/>
          <w:numId w:val="0"/>
        </w:numPr>
        <w:ind w:left="567"/>
      </w:pPr>
    </w:p>
    <w:p w14:paraId="7A4AE55F" w14:textId="77777777" w:rsidR="00ED5997" w:rsidRDefault="00ED5997">
      <w:pPr>
        <w:pStyle w:val="Heading1"/>
        <w:keepLines/>
      </w:pPr>
      <w:r>
        <w:t>Key Definitions</w:t>
      </w:r>
    </w:p>
    <w:p w14:paraId="264E579D" w14:textId="77777777" w:rsidR="00ED5997" w:rsidRDefault="00ED5997">
      <w:pPr>
        <w:pStyle w:val="Heading2"/>
        <w:keepLines/>
      </w:pPr>
      <w:r>
        <w:t>For the purposes of STCP 16-1:</w:t>
      </w:r>
    </w:p>
    <w:p w14:paraId="2683DD4E" w14:textId="7BD8AE57" w:rsidR="00ED534D" w:rsidRDefault="008C2656" w:rsidP="002A2241">
      <w:pPr>
        <w:pStyle w:val="Heading4"/>
        <w:ind w:left="709" w:hanging="709"/>
      </w:pPr>
      <w:r>
        <w:rPr>
          <w:b/>
        </w:rPr>
        <w:t xml:space="preserve">Agreement Date </w:t>
      </w:r>
      <w:r>
        <w:t xml:space="preserve">means the date by which </w:t>
      </w:r>
      <w:r w:rsidR="006B4A25">
        <w:t>The Company</w:t>
      </w:r>
      <w:r w:rsidR="006B4A25" w:rsidRPr="000320F6">
        <w:t xml:space="preserve"> </w:t>
      </w:r>
      <w:r>
        <w:t xml:space="preserve">should have suitable agreements </w:t>
      </w:r>
      <w:r w:rsidR="00ED534D">
        <w:t xml:space="preserve">  </w:t>
      </w:r>
      <w:r>
        <w:t>in place with the User for the purposes of undertaking the works. The</w:t>
      </w:r>
      <w:r w:rsidR="00FF14EF">
        <w:t xml:space="preserve"> </w:t>
      </w:r>
      <w:r w:rsidR="00D11D5C">
        <w:lastRenderedPageBreak/>
        <w:t>a</w:t>
      </w:r>
      <w:r>
        <w:t xml:space="preserve">greement date stipulated by a TO shall be no less than 3 months </w:t>
      </w:r>
      <w:r w:rsidR="001A337F">
        <w:t>before</w:t>
      </w:r>
      <w:r>
        <w:t xml:space="preserve"> the date of commencement of the works</w:t>
      </w:r>
    </w:p>
    <w:p w14:paraId="2BCDC6D0" w14:textId="77777777" w:rsidR="00ED5997" w:rsidRDefault="00ED5997" w:rsidP="002A2241">
      <w:pPr>
        <w:pStyle w:val="Heading3"/>
        <w:keepLines/>
      </w:pPr>
      <w:r>
        <w:rPr>
          <w:b/>
          <w:lang w:eastAsia="en-GB"/>
        </w:rPr>
        <w:t>Distribution Network Operator</w:t>
      </w:r>
      <w:r>
        <w:rPr>
          <w:lang w:eastAsia="en-GB"/>
        </w:rPr>
        <w:t xml:space="preserve"> means a holder of a Distribution Licence.</w:t>
      </w:r>
    </w:p>
    <w:p w14:paraId="1050EC5D" w14:textId="65D7EB1E" w:rsidR="00ED5997" w:rsidRDefault="00ED5997" w:rsidP="002A2241">
      <w:pPr>
        <w:pStyle w:val="Heading3"/>
        <w:keepLines/>
        <w:tabs>
          <w:tab w:val="clear" w:pos="0"/>
          <w:tab w:val="num" w:pos="709"/>
        </w:tabs>
        <w:ind w:left="709" w:hanging="709"/>
      </w:pPr>
      <w:r>
        <w:rPr>
          <w:b/>
          <w:lang w:eastAsia="en-GB"/>
        </w:rPr>
        <w:t>Investment Planning Study Guidelines</w:t>
      </w:r>
      <w:r>
        <w:rPr>
          <w:bCs/>
          <w:lang w:eastAsia="en-GB"/>
        </w:rPr>
        <w:t xml:space="preserve"> means a document agreed between </w:t>
      </w:r>
      <w:r w:rsidR="006B4A25">
        <w:t xml:space="preserve">The Company </w:t>
      </w:r>
      <w:r>
        <w:rPr>
          <w:bCs/>
          <w:lang w:eastAsia="en-GB"/>
        </w:rPr>
        <w:t>and the TOs that specify various agreed details in relation to updating the Investment Plan, including the programme and assumptions made in the studies.</w:t>
      </w:r>
    </w:p>
    <w:p w14:paraId="0B885440" w14:textId="75A7B92A" w:rsidR="00ED5997" w:rsidRDefault="00ED5997" w:rsidP="002A2241">
      <w:pPr>
        <w:pStyle w:val="Heading3"/>
        <w:keepLines/>
      </w:pPr>
      <w:r>
        <w:rPr>
          <w:b/>
        </w:rPr>
        <w:t>Joint Planning Committee</w:t>
      </w:r>
      <w:r>
        <w:t xml:space="preserve"> </w:t>
      </w:r>
      <w:r>
        <w:rPr>
          <w:b/>
        </w:rPr>
        <w:t>(JPC</w:t>
      </w:r>
      <w:r>
        <w:t xml:space="preserve">) means the committee formed under section </w:t>
      </w:r>
      <w:r>
        <w:fldChar w:fldCharType="begin"/>
      </w:r>
      <w:r>
        <w:instrText xml:space="preserve"> REF _Ref103155688 \r \h </w:instrText>
      </w:r>
      <w:r w:rsidR="002A2241">
        <w:instrText xml:space="preserve"> \* MERGEFORMAT </w:instrText>
      </w:r>
      <w:r>
        <w:fldChar w:fldCharType="separate"/>
      </w:r>
      <w:r w:rsidR="00990398">
        <w:t>4.1.1</w:t>
      </w:r>
      <w:r>
        <w:fldChar w:fldCharType="end"/>
      </w:r>
      <w:r>
        <w:t>.</w:t>
      </w:r>
    </w:p>
    <w:p w14:paraId="0814D207" w14:textId="06D8FF74" w:rsidR="00ED534D" w:rsidRPr="00ED534D" w:rsidRDefault="00ED5997" w:rsidP="002A2241">
      <w:pPr>
        <w:pStyle w:val="Heading3"/>
        <w:keepLines/>
        <w:tabs>
          <w:tab w:val="clear" w:pos="0"/>
          <w:tab w:val="num" w:pos="709"/>
        </w:tabs>
        <w:ind w:left="709" w:hanging="709"/>
      </w:pPr>
      <w:r>
        <w:rPr>
          <w:b/>
        </w:rPr>
        <w:t xml:space="preserve">Joint System Development Liaison group (JSDL) </w:t>
      </w:r>
      <w:r>
        <w:t xml:space="preserve">means the groups formed under section </w:t>
      </w:r>
      <w:r>
        <w:fldChar w:fldCharType="begin"/>
      </w:r>
      <w:r>
        <w:instrText xml:space="preserve"> REF _Ref103155789 \r \h </w:instrText>
      </w:r>
      <w:r w:rsidR="002A2241">
        <w:instrText xml:space="preserve"> \* MERGEFORMAT </w:instrText>
      </w:r>
      <w:r>
        <w:fldChar w:fldCharType="separate"/>
      </w:r>
      <w:r w:rsidR="00990398">
        <w:t>4.1.2</w:t>
      </w:r>
      <w:r>
        <w:fldChar w:fldCharType="end"/>
      </w:r>
      <w:r>
        <w:t>.</w:t>
      </w:r>
    </w:p>
    <w:p w14:paraId="21CA018E" w14:textId="77777777" w:rsidR="00ED5997" w:rsidRDefault="00ED5997" w:rsidP="002A2241">
      <w:pPr>
        <w:pStyle w:val="Heading3"/>
        <w:keepLines/>
        <w:tabs>
          <w:tab w:val="clear" w:pos="0"/>
          <w:tab w:val="num" w:pos="709"/>
        </w:tabs>
        <w:ind w:left="709" w:hanging="709"/>
      </w:pPr>
      <w:r>
        <w:rPr>
          <w:b/>
        </w:rPr>
        <w:t>Operational Assessment</w:t>
      </w:r>
      <w:r>
        <w:t xml:space="preserve"> means an estimate of the system constraint costs against the Project Listings proposed by the relevant TOs. </w:t>
      </w:r>
    </w:p>
    <w:p w14:paraId="5DAA621A" w14:textId="3DB169DA" w:rsidR="00ED5997" w:rsidRDefault="00ED5997" w:rsidP="000320F6">
      <w:pPr>
        <w:pStyle w:val="Heading3"/>
        <w:keepLines/>
        <w:tabs>
          <w:tab w:val="clear" w:pos="0"/>
          <w:tab w:val="num" w:pos="709"/>
        </w:tabs>
        <w:ind w:left="709" w:hanging="709"/>
      </w:pPr>
      <w:r>
        <w:rPr>
          <w:b/>
        </w:rPr>
        <w:t>Project Listings</w:t>
      </w:r>
      <w:r>
        <w:t xml:space="preserve"> means a summary of proposed projects to modify </w:t>
      </w:r>
      <w:r w:rsidR="00C0606F">
        <w:t xml:space="preserve">the </w:t>
      </w:r>
      <w:r w:rsidR="009D16E7">
        <w:t>National Electricity Transmission System</w:t>
      </w:r>
      <w:r>
        <w:t xml:space="preserve"> corresponding to a set of planning assumptions, i.e. to accommodate new connections, modification to existing connections, and</w:t>
      </w:r>
      <w:r w:rsidR="009D16E7">
        <w:t xml:space="preserve"> National Electricity Transmission System</w:t>
      </w:r>
      <w:r>
        <w:t xml:space="preserve"> reinforcements. Each entry on the Project Listing will have referenced a completed Project Listing Document (see Appendix </w:t>
      </w:r>
      <w:r w:rsidR="001862BC">
        <w:t>B</w:t>
      </w:r>
      <w:r>
        <w:t>).</w:t>
      </w:r>
    </w:p>
    <w:p w14:paraId="6C825E27" w14:textId="77777777" w:rsidR="00ED5997" w:rsidRDefault="00ED5997" w:rsidP="002A2241">
      <w:pPr>
        <w:pStyle w:val="Heading3"/>
        <w:keepLines/>
        <w:tabs>
          <w:tab w:val="clear" w:pos="0"/>
          <w:tab w:val="num" w:pos="709"/>
        </w:tabs>
        <w:ind w:left="709" w:hanging="709"/>
      </w:pPr>
      <w:r>
        <w:rPr>
          <w:b/>
        </w:rPr>
        <w:t xml:space="preserve">Project Listing Document (PLD) </w:t>
      </w:r>
      <w:r>
        <w:t xml:space="preserve">means a document describing a specific project or set of projects to modify </w:t>
      </w:r>
      <w:r w:rsidR="00C0606F">
        <w:t xml:space="preserve">the </w:t>
      </w:r>
      <w:r w:rsidR="009D16E7">
        <w:t>National Electricity Transmission System</w:t>
      </w:r>
      <w:r>
        <w:t xml:space="preserve"> (see Appendix </w:t>
      </w:r>
      <w:r w:rsidR="001862BC">
        <w:t>A and A1</w:t>
      </w:r>
      <w:r>
        <w:t>).</w:t>
      </w:r>
    </w:p>
    <w:p w14:paraId="6062EEC9" w14:textId="3C7A868F" w:rsidR="00ED5997" w:rsidRDefault="00ED5997" w:rsidP="002A2241">
      <w:pPr>
        <w:pStyle w:val="Heading3"/>
        <w:keepLines/>
        <w:tabs>
          <w:tab w:val="clear" w:pos="0"/>
          <w:tab w:val="num" w:pos="709"/>
        </w:tabs>
        <w:ind w:left="709" w:hanging="709"/>
      </w:pPr>
      <w:r>
        <w:rPr>
          <w:b/>
        </w:rPr>
        <w:t xml:space="preserve">Week 24 Data Submission </w:t>
      </w:r>
      <w:r>
        <w:t xml:space="preserve">means that data which is submitted to </w:t>
      </w:r>
      <w:r w:rsidR="0018495B">
        <w:t xml:space="preserve">The Company </w:t>
      </w:r>
      <w:r>
        <w:t>by Users in week 24 (as defined in Grid Code).</w:t>
      </w:r>
    </w:p>
    <w:p w14:paraId="4E6F6F28" w14:textId="77777777" w:rsidR="003C0B8D" w:rsidRDefault="003C0B8D" w:rsidP="002A2241">
      <w:pPr>
        <w:pStyle w:val="Heading3"/>
      </w:pPr>
      <w:r>
        <w:rPr>
          <w:b/>
        </w:rPr>
        <w:t xml:space="preserve">Initial Outage Plan </w:t>
      </w:r>
      <w:r>
        <w:t>means the outage plan developed in Years 3-6</w:t>
      </w:r>
      <w:r w:rsidR="00A66D0D">
        <w:t xml:space="preserve"> and beyond</w:t>
      </w:r>
      <w:r>
        <w:t>.</w:t>
      </w:r>
    </w:p>
    <w:p w14:paraId="24083F14" w14:textId="7750034E" w:rsidR="00DC0961" w:rsidRDefault="00B635AD" w:rsidP="00E61F4E">
      <w:pPr>
        <w:pStyle w:val="Heading3"/>
        <w:ind w:left="709" w:hanging="709"/>
      </w:pPr>
      <w:r w:rsidRPr="00E61F4E">
        <w:rPr>
          <w:b/>
        </w:rPr>
        <w:t>Network Options Assessment</w:t>
      </w:r>
      <w:r w:rsidRPr="00B635AD">
        <w:t xml:space="preserve"> means the process and </w:t>
      </w:r>
      <w:r>
        <w:t xml:space="preserve">the report produced by </w:t>
      </w:r>
      <w:r w:rsidR="0018495B">
        <w:t xml:space="preserve">The Company </w:t>
      </w:r>
      <w:r>
        <w:t>acting as SO</w:t>
      </w:r>
      <w:r w:rsidRPr="00B635AD">
        <w:t xml:space="preserve"> in accordance with Standard Condition C27 (The Network Options Assessment process and reporting requirements).</w:t>
      </w:r>
    </w:p>
    <w:p w14:paraId="6B68AB2B" w14:textId="77777777" w:rsidR="00ED5997" w:rsidRDefault="00ED5997">
      <w:pPr>
        <w:pStyle w:val="Heading1"/>
      </w:pPr>
      <w:r>
        <w:t xml:space="preserve">General Provisions </w:t>
      </w:r>
    </w:p>
    <w:p w14:paraId="297B86B6" w14:textId="77777777" w:rsidR="00ED5997" w:rsidRDefault="00ED5997" w:rsidP="00E61F4E">
      <w:pPr>
        <w:pStyle w:val="Heading3"/>
      </w:pPr>
      <w:r>
        <w:t xml:space="preserve">Nuclear Site Licence Provisions Agreement </w:t>
      </w:r>
    </w:p>
    <w:p w14:paraId="02EBB1CA" w14:textId="77777777" w:rsidR="00ED5997" w:rsidRDefault="004D608E" w:rsidP="00E61F4E">
      <w:pPr>
        <w:pStyle w:val="Heading3"/>
        <w:numPr>
          <w:ilvl w:val="0"/>
          <w:numId w:val="0"/>
        </w:numPr>
        <w:tabs>
          <w:tab w:val="num" w:pos="709"/>
        </w:tabs>
        <w:ind w:left="709" w:hanging="709"/>
      </w:pPr>
      <w:r>
        <w:tab/>
      </w:r>
      <w:r w:rsidR="00ED5997">
        <w:t>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STC to ensure compliance with all of these obligations.</w:t>
      </w:r>
    </w:p>
    <w:p w14:paraId="2710324E" w14:textId="77777777" w:rsidR="00ED5997" w:rsidRDefault="00ED5997">
      <w:pPr>
        <w:pStyle w:val="Heading3"/>
        <w:keepLines/>
        <w:numPr>
          <w:ilvl w:val="0"/>
          <w:numId w:val="0"/>
        </w:numPr>
      </w:pPr>
    </w:p>
    <w:p w14:paraId="33669C5A" w14:textId="77777777" w:rsidR="00ED5997" w:rsidRDefault="00ED5997">
      <w:pPr>
        <w:pStyle w:val="Heading1"/>
        <w:keepLines/>
      </w:pPr>
      <w:r>
        <w:t>Procedure</w:t>
      </w:r>
    </w:p>
    <w:p w14:paraId="0288F427" w14:textId="77777777" w:rsidR="00ED5997" w:rsidRDefault="00ED5997">
      <w:pPr>
        <w:pStyle w:val="Heading2"/>
        <w:keepLines/>
      </w:pPr>
      <w:r>
        <w:t>Committees/Liaison Groups</w:t>
      </w:r>
    </w:p>
    <w:p w14:paraId="5B0B2C45" w14:textId="77777777" w:rsidR="00ED5997" w:rsidRDefault="00ED5997">
      <w:pPr>
        <w:pStyle w:val="Heading3"/>
        <w:keepLines/>
      </w:pPr>
      <w:bookmarkStart w:id="0" w:name="_Ref103155688"/>
      <w:r>
        <w:t>Joint Planning Committee</w:t>
      </w:r>
      <w:bookmarkEnd w:id="0"/>
    </w:p>
    <w:p w14:paraId="56AE446F" w14:textId="166E970F" w:rsidR="00ED5997" w:rsidRDefault="00ED5997" w:rsidP="002A2241">
      <w:pPr>
        <w:pStyle w:val="Heading4"/>
        <w:tabs>
          <w:tab w:val="clear" w:pos="0"/>
          <w:tab w:val="num" w:pos="709"/>
        </w:tabs>
        <w:ind w:left="709" w:hanging="709"/>
      </w:pPr>
      <w:r>
        <w:t xml:space="preserve">The Joint Planning Committee (JPC), consisting of named representatives from </w:t>
      </w:r>
      <w:r w:rsidR="0018495B">
        <w:t xml:space="preserve">The Company </w:t>
      </w:r>
      <w:r>
        <w:t xml:space="preserve">and each TO, shall facilitate the co-ordination between the Parties of investment planning and the production of the </w:t>
      </w:r>
      <w:r w:rsidR="007D0D53">
        <w:t>ET</w:t>
      </w:r>
      <w:r>
        <w:t xml:space="preserve">YS. </w:t>
      </w:r>
      <w:r w:rsidR="00C94155">
        <w:t>The JPC will provide the governance and framework for investment planning between the TO companies.</w:t>
      </w:r>
      <w:r w:rsidR="009B07B6">
        <w:t xml:space="preserve"> </w:t>
      </w:r>
      <w:r>
        <w:t xml:space="preserve">The </w:t>
      </w:r>
      <w:r>
        <w:lastRenderedPageBreak/>
        <w:t xml:space="preserve">JPC shall meet </w:t>
      </w:r>
      <w:r w:rsidR="00C94155">
        <w:t>bi-annually</w:t>
      </w:r>
      <w:r>
        <w:t>, however the frequency of the meeting can be varied with the agreement of all Parties.</w:t>
      </w:r>
    </w:p>
    <w:p w14:paraId="76844058" w14:textId="77777777" w:rsidR="00ED5997" w:rsidRDefault="00ED5997" w:rsidP="002A2241">
      <w:pPr>
        <w:pStyle w:val="Heading4"/>
        <w:tabs>
          <w:tab w:val="clear" w:pos="0"/>
          <w:tab w:val="num" w:pos="709"/>
        </w:tabs>
        <w:ind w:left="709" w:hanging="709"/>
      </w:pPr>
      <w:r>
        <w:t xml:space="preserve">It is envisaged that agenda items for consideration at a meeting may include, for example: </w:t>
      </w:r>
    </w:p>
    <w:p w14:paraId="4AA570FF" w14:textId="0FAEB801" w:rsidR="00ED5997" w:rsidRDefault="00B65913" w:rsidP="002A2241">
      <w:pPr>
        <w:pStyle w:val="Heading3"/>
        <w:numPr>
          <w:ilvl w:val="0"/>
          <w:numId w:val="7"/>
        </w:numPr>
        <w:tabs>
          <w:tab w:val="clear" w:pos="360"/>
          <w:tab w:val="num" w:pos="1080"/>
        </w:tabs>
        <w:ind w:left="1080"/>
      </w:pPr>
      <w:r>
        <w:t>discussion of</w:t>
      </w:r>
      <w:r w:rsidR="00ED5997">
        <w:t xml:space="preserve"> draft Investment Planning Demand backgrounds and the Investment Planning Ranking Orders by </w:t>
      </w:r>
      <w:r w:rsidR="0018495B">
        <w:t xml:space="preserve">The </w:t>
      </w:r>
      <w:proofErr w:type="gramStart"/>
      <w:r w:rsidR="0018495B">
        <w:t>Company</w:t>
      </w:r>
      <w:r w:rsidR="00ED5997">
        <w:t>;</w:t>
      </w:r>
      <w:proofErr w:type="gramEnd"/>
    </w:p>
    <w:p w14:paraId="47ECB862" w14:textId="77777777" w:rsidR="00ED5997" w:rsidRDefault="00ED5997" w:rsidP="002A2241">
      <w:pPr>
        <w:pStyle w:val="Heading3"/>
        <w:numPr>
          <w:ilvl w:val="0"/>
          <w:numId w:val="7"/>
        </w:numPr>
        <w:tabs>
          <w:tab w:val="clear" w:pos="360"/>
          <w:tab w:val="num" w:pos="1080"/>
        </w:tabs>
        <w:ind w:left="1080"/>
      </w:pPr>
      <w:r>
        <w:t xml:space="preserve">the agreement of tolerances for the Boundary of Influence </w:t>
      </w:r>
      <w:proofErr w:type="gramStart"/>
      <w:r>
        <w:t>studies;</w:t>
      </w:r>
      <w:proofErr w:type="gramEnd"/>
    </w:p>
    <w:p w14:paraId="5F6A67F5" w14:textId="77777777" w:rsidR="00ED5997" w:rsidRDefault="00B65913" w:rsidP="002A2241">
      <w:pPr>
        <w:pStyle w:val="Heading3"/>
        <w:numPr>
          <w:ilvl w:val="0"/>
          <w:numId w:val="7"/>
        </w:numPr>
        <w:tabs>
          <w:tab w:val="clear" w:pos="360"/>
          <w:tab w:val="num" w:pos="1080"/>
        </w:tabs>
        <w:ind w:left="1080"/>
      </w:pPr>
      <w:r>
        <w:t>agreement for the sharing of information and commitment of necessary resources to facilitate the</w:t>
      </w:r>
      <w:r w:rsidR="00ED5997">
        <w:t xml:space="preserve"> Investment Planning</w:t>
      </w:r>
      <w:r w:rsidR="00ED5997">
        <w:rPr>
          <w:b/>
        </w:rPr>
        <w:t xml:space="preserve"> </w:t>
      </w:r>
      <w:r w:rsidR="00ED5997">
        <w:t>and</w:t>
      </w:r>
      <w:r w:rsidR="00ED5997">
        <w:rPr>
          <w:b/>
        </w:rPr>
        <w:t xml:space="preserve"> </w:t>
      </w:r>
      <w:r w:rsidR="007D0D53">
        <w:t>ET</w:t>
      </w:r>
      <w:r w:rsidR="00ED5997">
        <w:t>YS Models</w:t>
      </w:r>
      <w:r w:rsidR="00ED5997">
        <w:rPr>
          <w:b/>
        </w:rPr>
        <w:t xml:space="preserve"> </w:t>
      </w:r>
      <w:r w:rsidR="00ED5997">
        <w:t xml:space="preserve">by </w:t>
      </w:r>
      <w:proofErr w:type="gramStart"/>
      <w:r w:rsidR="00ED5997">
        <w:t>Parties;</w:t>
      </w:r>
      <w:proofErr w:type="gramEnd"/>
    </w:p>
    <w:p w14:paraId="10231279" w14:textId="77777777" w:rsidR="00ED5997" w:rsidRDefault="00ED5997" w:rsidP="002A2241">
      <w:pPr>
        <w:pStyle w:val="Heading3"/>
        <w:numPr>
          <w:ilvl w:val="0"/>
          <w:numId w:val="7"/>
        </w:numPr>
        <w:tabs>
          <w:tab w:val="clear" w:pos="360"/>
          <w:tab w:val="num" w:pos="1080"/>
        </w:tabs>
        <w:ind w:left="1080"/>
      </w:pPr>
      <w:r>
        <w:t xml:space="preserve">resolution of modelling issues, including contingencies and tolerances for consistency </w:t>
      </w:r>
      <w:proofErr w:type="gramStart"/>
      <w:r>
        <w:t>checking;</w:t>
      </w:r>
      <w:proofErr w:type="gramEnd"/>
    </w:p>
    <w:p w14:paraId="2C887816" w14:textId="77777777" w:rsidR="00ED5997" w:rsidRDefault="00ED5997" w:rsidP="002A2241">
      <w:pPr>
        <w:pStyle w:val="Heading3"/>
        <w:numPr>
          <w:ilvl w:val="0"/>
          <w:numId w:val="7"/>
        </w:numPr>
        <w:tabs>
          <w:tab w:val="clear" w:pos="360"/>
          <w:tab w:val="num" w:pos="1080"/>
        </w:tabs>
        <w:ind w:left="1080"/>
      </w:pPr>
      <w:r>
        <w:t xml:space="preserve">review and consistency checking of the </w:t>
      </w:r>
      <w:r w:rsidR="00A33CAB">
        <w:t>NETS</w:t>
      </w:r>
      <w:r>
        <w:t xml:space="preserve"> Models for Investment Planning and </w:t>
      </w:r>
      <w:r w:rsidR="007D0D53">
        <w:t>ET</w:t>
      </w:r>
      <w:r>
        <w:t xml:space="preserve">YS </w:t>
      </w:r>
      <w:proofErr w:type="gramStart"/>
      <w:r>
        <w:t>production;</w:t>
      </w:r>
      <w:proofErr w:type="gramEnd"/>
    </w:p>
    <w:p w14:paraId="0A73AC74" w14:textId="77777777" w:rsidR="00ED5997" w:rsidRDefault="00ED5997" w:rsidP="002A2241">
      <w:pPr>
        <w:pStyle w:val="Heading3"/>
        <w:numPr>
          <w:ilvl w:val="0"/>
          <w:numId w:val="7"/>
        </w:numPr>
        <w:tabs>
          <w:tab w:val="clear" w:pos="360"/>
          <w:tab w:val="num" w:pos="1080"/>
        </w:tabs>
        <w:ind w:left="1080"/>
      </w:pPr>
      <w:r>
        <w:t xml:space="preserve">the production of Project Listings and supporting Project Listing Documents (PLDs) by all </w:t>
      </w:r>
      <w:proofErr w:type="gramStart"/>
      <w:r>
        <w:t>Parties;</w:t>
      </w:r>
      <w:proofErr w:type="gramEnd"/>
    </w:p>
    <w:p w14:paraId="12AB840F" w14:textId="5CE3BF90" w:rsidR="00823B10" w:rsidRDefault="002A2241" w:rsidP="002A2241">
      <w:pPr>
        <w:pStyle w:val="Heading3"/>
        <w:numPr>
          <w:ilvl w:val="0"/>
          <w:numId w:val="7"/>
        </w:numPr>
        <w:tabs>
          <w:tab w:val="clear" w:pos="360"/>
          <w:tab w:val="num" w:pos="1080"/>
        </w:tabs>
        <w:ind w:left="1080"/>
      </w:pPr>
      <w:r>
        <w:t>p</w:t>
      </w:r>
      <w:r w:rsidR="00823B10">
        <w:t xml:space="preserve">roduction and progress of planning </w:t>
      </w:r>
      <w:proofErr w:type="gramStart"/>
      <w:r w:rsidR="00823B10">
        <w:t>requests</w:t>
      </w:r>
      <w:r w:rsidR="00396228">
        <w:t>;</w:t>
      </w:r>
      <w:proofErr w:type="gramEnd"/>
    </w:p>
    <w:p w14:paraId="58F5E37A" w14:textId="3CD5C9BE" w:rsidR="00ED5997" w:rsidRDefault="00ED5997" w:rsidP="002A2241">
      <w:pPr>
        <w:pStyle w:val="Heading3"/>
        <w:numPr>
          <w:ilvl w:val="0"/>
          <w:numId w:val="7"/>
        </w:numPr>
        <w:tabs>
          <w:tab w:val="clear" w:pos="360"/>
          <w:tab w:val="num" w:pos="1080"/>
        </w:tabs>
        <w:ind w:left="1080"/>
      </w:pPr>
      <w:r>
        <w:t xml:space="preserve">the Operational Assessment performed by </w:t>
      </w:r>
      <w:r w:rsidR="0018495B">
        <w:t xml:space="preserve">The </w:t>
      </w:r>
      <w:proofErr w:type="gramStart"/>
      <w:r w:rsidR="0018495B">
        <w:t>Company</w:t>
      </w:r>
      <w:r>
        <w:t>;</w:t>
      </w:r>
      <w:proofErr w:type="gramEnd"/>
      <w:r>
        <w:t xml:space="preserve"> </w:t>
      </w:r>
    </w:p>
    <w:p w14:paraId="6C24A9B7" w14:textId="2A0FDCCE" w:rsidR="00C94155" w:rsidRDefault="00ED5997" w:rsidP="002A2241">
      <w:pPr>
        <w:pStyle w:val="Heading3"/>
        <w:numPr>
          <w:ilvl w:val="0"/>
          <w:numId w:val="7"/>
        </w:numPr>
        <w:tabs>
          <w:tab w:val="clear" w:pos="360"/>
          <w:tab w:val="num" w:pos="1080"/>
        </w:tabs>
        <w:ind w:left="1080"/>
      </w:pPr>
      <w:r>
        <w:t xml:space="preserve">the programme for annual production of Project Listings and supporting PLDs. (NB this is envisaged as an annual process but could be updated on an ad-hoc basis); and </w:t>
      </w:r>
      <w:r w:rsidR="00B65913">
        <w:t xml:space="preserve">review of progress with </w:t>
      </w:r>
      <w:r>
        <w:t xml:space="preserve">proposed and issued Grid Code and/or </w:t>
      </w:r>
      <w:r w:rsidR="006361D2">
        <w:t xml:space="preserve">NETS </w:t>
      </w:r>
      <w:r>
        <w:t xml:space="preserve">SQSS </w:t>
      </w:r>
      <w:proofErr w:type="gramStart"/>
      <w:r>
        <w:t>derogations</w:t>
      </w:r>
      <w:r w:rsidR="00A30BD4">
        <w:t>;</w:t>
      </w:r>
      <w:proofErr w:type="gramEnd"/>
    </w:p>
    <w:p w14:paraId="558FCEFC" w14:textId="3D969D7B" w:rsidR="001F33A5" w:rsidRDefault="001F33A5" w:rsidP="002A2241">
      <w:pPr>
        <w:pStyle w:val="Heading3"/>
        <w:numPr>
          <w:ilvl w:val="0"/>
          <w:numId w:val="7"/>
        </w:numPr>
        <w:tabs>
          <w:tab w:val="clear" w:pos="360"/>
          <w:tab w:val="num" w:pos="1080"/>
        </w:tabs>
        <w:ind w:left="1080"/>
      </w:pPr>
      <w:r w:rsidRPr="002F413F">
        <w:t>Reports and f</w:t>
      </w:r>
      <w:r w:rsidR="00FB56A7" w:rsidRPr="002F413F">
        <w:t xml:space="preserve">eedback from any </w:t>
      </w:r>
      <w:proofErr w:type="gramStart"/>
      <w:r w:rsidR="00FB56A7" w:rsidRPr="002F413F">
        <w:t>Sub G</w:t>
      </w:r>
      <w:r w:rsidRPr="002F413F">
        <w:t>roups</w:t>
      </w:r>
      <w:proofErr w:type="gramEnd"/>
      <w:r w:rsidRPr="002F413F">
        <w:t xml:space="preserve"> of the JPC</w:t>
      </w:r>
      <w:r w:rsidR="00303929">
        <w:t>;</w:t>
      </w:r>
    </w:p>
    <w:p w14:paraId="6534DA7D" w14:textId="6B77FD1B" w:rsidR="00B76BB2" w:rsidRPr="002F413F" w:rsidRDefault="007C4045" w:rsidP="002A2241">
      <w:pPr>
        <w:pStyle w:val="Heading3"/>
        <w:numPr>
          <w:ilvl w:val="0"/>
          <w:numId w:val="7"/>
        </w:numPr>
        <w:tabs>
          <w:tab w:val="clear" w:pos="360"/>
          <w:tab w:val="num" w:pos="1080"/>
        </w:tabs>
        <w:ind w:left="1080"/>
      </w:pPr>
      <w:r>
        <w:t>agreement</w:t>
      </w:r>
      <w:r w:rsidR="002F6E4C">
        <w:t xml:space="preserve"> </w:t>
      </w:r>
      <w:r w:rsidR="00F66128">
        <w:t xml:space="preserve">to </w:t>
      </w:r>
      <w:r w:rsidR="002F6E4C">
        <w:t>coordinat</w:t>
      </w:r>
      <w:r w:rsidR="00452614">
        <w:t>e outages</w:t>
      </w:r>
      <w:r w:rsidR="002F6E4C">
        <w:t xml:space="preserve"> </w:t>
      </w:r>
      <w:r>
        <w:t>to</w:t>
      </w:r>
      <w:r w:rsidR="00F66128">
        <w:t xml:space="preserve"> ensure</w:t>
      </w:r>
      <w:r>
        <w:t xml:space="preserve"> Restoration Plans </w:t>
      </w:r>
      <w:r w:rsidR="00F66128">
        <w:t xml:space="preserve">can be activated </w:t>
      </w:r>
      <w:r w:rsidR="002F6E4C">
        <w:t>in the event of a Total Shutdown or Partial Shutdow</w:t>
      </w:r>
      <w:r w:rsidR="007B36F1">
        <w:t>n</w:t>
      </w:r>
      <w:r w:rsidR="00F66128">
        <w:t xml:space="preserve"> to ensure </w:t>
      </w:r>
      <w:r w:rsidR="00C75B7E">
        <w:t>the requirements of the Electricity System Restoration Standard can be satisfied.</w:t>
      </w:r>
      <w:r w:rsidR="00F66128">
        <w:t xml:space="preserve"> </w:t>
      </w:r>
    </w:p>
    <w:p w14:paraId="09047CFB" w14:textId="77777777" w:rsidR="001F33A5" w:rsidRPr="002F413F" w:rsidRDefault="00823B10" w:rsidP="001F33A5">
      <w:pPr>
        <w:pStyle w:val="Heading4"/>
        <w:tabs>
          <w:tab w:val="clear" w:pos="0"/>
          <w:tab w:val="left" w:pos="709"/>
        </w:tabs>
        <w:ind w:left="709" w:hanging="709"/>
      </w:pPr>
      <w:r w:rsidRPr="002F413F">
        <w:t xml:space="preserve">Further to the </w:t>
      </w:r>
      <w:r w:rsidR="00ED5997" w:rsidRPr="002F413F">
        <w:t>JPC</w:t>
      </w:r>
      <w:r w:rsidR="00B65913" w:rsidRPr="002F413F">
        <w:t xml:space="preserve"> </w:t>
      </w:r>
      <w:r w:rsidRPr="002F413F">
        <w:t xml:space="preserve">meeting, </w:t>
      </w:r>
      <w:proofErr w:type="gramStart"/>
      <w:r w:rsidR="0051451A" w:rsidRPr="002F413F">
        <w:t>sub group</w:t>
      </w:r>
      <w:r w:rsidRPr="002F413F">
        <w:t>s</w:t>
      </w:r>
      <w:proofErr w:type="gramEnd"/>
      <w:r w:rsidR="0051451A" w:rsidRPr="002F413F">
        <w:t xml:space="preserve"> of the JPC will meet each quarter to ensure that the governance and principles of investment planning agreed by the JPC is in place across all TO companies.</w:t>
      </w:r>
      <w:r w:rsidRPr="002F413F">
        <w:t xml:space="preserve"> It is envisaged that two </w:t>
      </w:r>
      <w:proofErr w:type="gramStart"/>
      <w:r w:rsidR="00530DF8" w:rsidRPr="002F413F">
        <w:t>sub groups</w:t>
      </w:r>
      <w:proofErr w:type="gramEnd"/>
      <w:r w:rsidR="00530DF8" w:rsidRPr="002F413F">
        <w:t xml:space="preserve"> </w:t>
      </w:r>
      <w:r w:rsidRPr="002F413F">
        <w:t>may be required</w:t>
      </w:r>
      <w:r w:rsidR="00530DF8" w:rsidRPr="002F413F">
        <w:t>, one</w:t>
      </w:r>
      <w:r w:rsidRPr="002F413F">
        <w:t xml:space="preserve"> to discuss issues of investment planning and modelling and a separate sub group to look at the long term placement of outages and associated </w:t>
      </w:r>
      <w:r w:rsidR="002A2241" w:rsidRPr="002F413F">
        <w:t>O</w:t>
      </w:r>
      <w:r w:rsidR="00530DF8" w:rsidRPr="002F413F">
        <w:t>perational</w:t>
      </w:r>
      <w:r w:rsidR="002A2241" w:rsidRPr="002F413F">
        <w:t xml:space="preserve"> A</w:t>
      </w:r>
      <w:r w:rsidRPr="002F413F">
        <w:t>ssessment.</w:t>
      </w:r>
    </w:p>
    <w:p w14:paraId="4DD027EC" w14:textId="77777777" w:rsidR="009C17A0" w:rsidRDefault="001F33A5" w:rsidP="009C17A0">
      <w:pPr>
        <w:pStyle w:val="Heading4"/>
        <w:ind w:left="709" w:hanging="709"/>
      </w:pPr>
      <w:r w:rsidRPr="002F413F">
        <w:t>Each JPC meeting will include</w:t>
      </w:r>
      <w:r w:rsidR="00FB56A7" w:rsidRPr="002F413F">
        <w:t xml:space="preserve"> an update from the associated </w:t>
      </w:r>
      <w:proofErr w:type="gramStart"/>
      <w:r w:rsidR="00FB56A7" w:rsidRPr="002F413F">
        <w:t>Sub G</w:t>
      </w:r>
      <w:r w:rsidRPr="002F413F">
        <w:t>roups</w:t>
      </w:r>
      <w:proofErr w:type="gramEnd"/>
      <w:r w:rsidRPr="002F413F">
        <w:t xml:space="preserve"> to include relevant discussion</w:t>
      </w:r>
      <w:r w:rsidR="00E4558D" w:rsidRPr="002F413F">
        <w:t>s</w:t>
      </w:r>
      <w:r w:rsidRPr="002F413F">
        <w:t xml:space="preserve">, actions and agreements. </w:t>
      </w:r>
      <w:r w:rsidR="00FB56A7" w:rsidRPr="002F413F">
        <w:t>Relevant</w:t>
      </w:r>
      <w:r w:rsidRPr="002F413F">
        <w:t xml:space="preserve"> JPC members will </w:t>
      </w:r>
      <w:r w:rsidR="00FB56A7" w:rsidRPr="002F413F">
        <w:t>receive</w:t>
      </w:r>
      <w:r w:rsidRPr="002F413F">
        <w:t xml:space="preserve"> </w:t>
      </w:r>
      <w:r w:rsidR="00FB56A7" w:rsidRPr="002F413F">
        <w:t xml:space="preserve">the minutes of the appropriate </w:t>
      </w:r>
      <w:proofErr w:type="gramStart"/>
      <w:r w:rsidR="00FB56A7" w:rsidRPr="002F413F">
        <w:t>Sub G</w:t>
      </w:r>
      <w:r w:rsidRPr="002F413F">
        <w:t>roups</w:t>
      </w:r>
      <w:proofErr w:type="gramEnd"/>
      <w:r w:rsidRPr="002F413F">
        <w:t>.</w:t>
      </w:r>
    </w:p>
    <w:p w14:paraId="209356B2" w14:textId="77777777" w:rsidR="00B31EC4" w:rsidRDefault="00B31EC4" w:rsidP="00B31EC4">
      <w:pPr>
        <w:pStyle w:val="Heading4"/>
        <w:ind w:left="709" w:hanging="709"/>
      </w:pPr>
      <w:r>
        <w:t xml:space="preserve">Investment Planning </w:t>
      </w:r>
      <w:proofErr w:type="gramStart"/>
      <w:r>
        <w:t>Sub Group</w:t>
      </w:r>
      <w:proofErr w:type="gramEnd"/>
    </w:p>
    <w:p w14:paraId="5C952E9C" w14:textId="3549084C" w:rsidR="0051451A" w:rsidRDefault="00550C52" w:rsidP="00C95581">
      <w:pPr>
        <w:pStyle w:val="Heading4"/>
        <w:numPr>
          <w:ilvl w:val="0"/>
          <w:numId w:val="0"/>
        </w:numPr>
        <w:ind w:left="709"/>
      </w:pPr>
      <w:r>
        <w:t>I</w:t>
      </w:r>
      <w:r w:rsidR="0051451A">
        <w:t xml:space="preserve">t </w:t>
      </w:r>
      <w:r w:rsidR="0051451A" w:rsidRPr="00B42C2A">
        <w:t>is envisaged</w:t>
      </w:r>
      <w:r w:rsidR="0051451A">
        <w:t xml:space="preserve"> that </w:t>
      </w:r>
      <w:r>
        <w:t xml:space="preserve">the </w:t>
      </w:r>
      <w:r w:rsidR="00530DF8">
        <w:t>I</w:t>
      </w:r>
      <w:r>
        <w:t xml:space="preserve">nvestment </w:t>
      </w:r>
      <w:r w:rsidR="00530DF8">
        <w:t>P</w:t>
      </w:r>
      <w:r>
        <w:t xml:space="preserve">lanning </w:t>
      </w:r>
      <w:proofErr w:type="gramStart"/>
      <w:r w:rsidR="00530DF8">
        <w:t>S</w:t>
      </w:r>
      <w:r>
        <w:t xml:space="preserve">ub </w:t>
      </w:r>
      <w:r w:rsidR="00530DF8">
        <w:t>G</w:t>
      </w:r>
      <w:r>
        <w:t>roup</w:t>
      </w:r>
      <w:proofErr w:type="gramEnd"/>
      <w:r w:rsidR="00F5688C">
        <w:t xml:space="preserve"> may meet between 2 and 4 times a year as appropriate. A</w:t>
      </w:r>
      <w:r w:rsidR="0051451A">
        <w:t xml:space="preserve">genda items for consideration at a meeting </w:t>
      </w:r>
      <w:r w:rsidR="00823B10">
        <w:t xml:space="preserve">of the </w:t>
      </w:r>
      <w:r w:rsidR="002A2241">
        <w:t>I</w:t>
      </w:r>
      <w:r w:rsidR="00823B10">
        <w:t xml:space="preserve">nvestment </w:t>
      </w:r>
      <w:r w:rsidR="002A2241">
        <w:t>P</w:t>
      </w:r>
      <w:r w:rsidR="00823B10">
        <w:t xml:space="preserve">lanning </w:t>
      </w:r>
      <w:proofErr w:type="gramStart"/>
      <w:r w:rsidR="002A2241">
        <w:t>S</w:t>
      </w:r>
      <w:r w:rsidR="00823B10">
        <w:t xml:space="preserve">ub </w:t>
      </w:r>
      <w:r w:rsidR="002A2241">
        <w:t>G</w:t>
      </w:r>
      <w:r w:rsidR="00823B10">
        <w:t>roup</w:t>
      </w:r>
      <w:proofErr w:type="gramEnd"/>
      <w:r w:rsidR="00823B10">
        <w:t xml:space="preserve"> </w:t>
      </w:r>
      <w:r w:rsidR="0051451A">
        <w:t xml:space="preserve">may include, for example: </w:t>
      </w:r>
    </w:p>
    <w:p w14:paraId="6229EE7C" w14:textId="5E6C766A" w:rsidR="0051451A" w:rsidRDefault="00B83C4D" w:rsidP="002A2241">
      <w:pPr>
        <w:numPr>
          <w:ilvl w:val="0"/>
          <w:numId w:val="15"/>
        </w:numPr>
      </w:pPr>
      <w:r>
        <w:t>t</w:t>
      </w:r>
      <w:r w:rsidR="0051451A">
        <w:t xml:space="preserve">he production of draft Investment Planning Demand backgrounds and the Investment Planning Ranking Orders by </w:t>
      </w:r>
      <w:r w:rsidR="001B7783">
        <w:t xml:space="preserve">The </w:t>
      </w:r>
      <w:proofErr w:type="gramStart"/>
      <w:r w:rsidR="001B7783">
        <w:t>Company</w:t>
      </w:r>
      <w:r w:rsidR="0051451A">
        <w:t>;</w:t>
      </w:r>
      <w:proofErr w:type="gramEnd"/>
    </w:p>
    <w:p w14:paraId="7DAF06C0" w14:textId="1F495E08" w:rsidR="0051451A" w:rsidRDefault="00065D08" w:rsidP="002A2241">
      <w:pPr>
        <w:numPr>
          <w:ilvl w:val="0"/>
          <w:numId w:val="15"/>
        </w:numPr>
      </w:pPr>
      <w:r>
        <w:t>r</w:t>
      </w:r>
      <w:r w:rsidR="0051451A">
        <w:t xml:space="preserve">eview of the tolerances for the Boundary of Influence </w:t>
      </w:r>
      <w:proofErr w:type="gramStart"/>
      <w:r w:rsidR="0051451A">
        <w:t>studies;</w:t>
      </w:r>
      <w:proofErr w:type="gramEnd"/>
    </w:p>
    <w:p w14:paraId="3EA2EFAF" w14:textId="7A723A7B" w:rsidR="0051451A" w:rsidRDefault="00B83C4D" w:rsidP="002A2241">
      <w:pPr>
        <w:numPr>
          <w:ilvl w:val="0"/>
          <w:numId w:val="15"/>
        </w:numPr>
      </w:pPr>
      <w:r>
        <w:t>r</w:t>
      </w:r>
      <w:r w:rsidR="0051451A">
        <w:t xml:space="preserve">eview of information shared and confirmation of the key milestones to be met by each TO for the purpose of investment planning and the production of </w:t>
      </w:r>
      <w:r w:rsidR="007D0D53">
        <w:t>ET</w:t>
      </w:r>
      <w:r w:rsidR="0051451A">
        <w:t>YS models.</w:t>
      </w:r>
    </w:p>
    <w:p w14:paraId="0BD1D0D6" w14:textId="77777777" w:rsidR="0051451A" w:rsidRDefault="0051451A" w:rsidP="002A2241">
      <w:pPr>
        <w:pStyle w:val="Heading3"/>
        <w:numPr>
          <w:ilvl w:val="0"/>
          <w:numId w:val="7"/>
        </w:numPr>
        <w:tabs>
          <w:tab w:val="clear" w:pos="360"/>
          <w:tab w:val="num" w:pos="1429"/>
        </w:tabs>
        <w:ind w:left="1429"/>
      </w:pPr>
      <w:r>
        <w:lastRenderedPageBreak/>
        <w:t xml:space="preserve">application of modelling issues, including contingencies and tolerances for consistency </w:t>
      </w:r>
      <w:proofErr w:type="gramStart"/>
      <w:r>
        <w:t>checking;</w:t>
      </w:r>
      <w:proofErr w:type="gramEnd"/>
    </w:p>
    <w:p w14:paraId="0B45676E" w14:textId="77777777" w:rsidR="0051451A" w:rsidRDefault="0051451A" w:rsidP="002A2241">
      <w:pPr>
        <w:pStyle w:val="Heading3"/>
        <w:numPr>
          <w:ilvl w:val="0"/>
          <w:numId w:val="7"/>
        </w:numPr>
        <w:tabs>
          <w:tab w:val="clear" w:pos="360"/>
          <w:tab w:val="num" w:pos="1429"/>
        </w:tabs>
        <w:ind w:left="1429"/>
      </w:pPr>
      <w:r>
        <w:t xml:space="preserve">review and consistency checking of the NETS Models for Investment Planning and </w:t>
      </w:r>
      <w:r w:rsidR="007D0D53">
        <w:t>ET</w:t>
      </w:r>
      <w:r>
        <w:t xml:space="preserve">YS production in </w:t>
      </w:r>
      <w:proofErr w:type="gramStart"/>
      <w:r>
        <w:t>detail;</w:t>
      </w:r>
      <w:proofErr w:type="gramEnd"/>
    </w:p>
    <w:p w14:paraId="009D9798" w14:textId="77777777" w:rsidR="0051451A" w:rsidRDefault="0051451A" w:rsidP="002A2241">
      <w:pPr>
        <w:pStyle w:val="Heading3"/>
        <w:numPr>
          <w:ilvl w:val="0"/>
          <w:numId w:val="7"/>
        </w:numPr>
        <w:tabs>
          <w:tab w:val="clear" w:pos="360"/>
          <w:tab w:val="num" w:pos="1429"/>
        </w:tabs>
        <w:ind w:left="1429"/>
      </w:pPr>
      <w:r>
        <w:t xml:space="preserve">the review of Project Listings and supporting Project Listing Documents (PLDs) by all </w:t>
      </w:r>
      <w:proofErr w:type="gramStart"/>
      <w:r>
        <w:t>Parties;</w:t>
      </w:r>
      <w:proofErr w:type="gramEnd"/>
    </w:p>
    <w:p w14:paraId="38CD5146" w14:textId="58929850" w:rsidR="00823B10" w:rsidRDefault="00FC2C69" w:rsidP="002A2241">
      <w:pPr>
        <w:pStyle w:val="Heading3"/>
        <w:numPr>
          <w:ilvl w:val="0"/>
          <w:numId w:val="7"/>
        </w:numPr>
        <w:tabs>
          <w:tab w:val="clear" w:pos="360"/>
          <w:tab w:val="num" w:pos="1429"/>
        </w:tabs>
        <w:ind w:left="1429"/>
      </w:pPr>
      <w:r>
        <w:t>r</w:t>
      </w:r>
      <w:r w:rsidR="00823B10">
        <w:t xml:space="preserve">eview of planning </w:t>
      </w:r>
      <w:proofErr w:type="gramStart"/>
      <w:r w:rsidR="00823B10">
        <w:t>requests</w:t>
      </w:r>
      <w:r w:rsidR="00DD2AE4">
        <w:t>;</w:t>
      </w:r>
      <w:proofErr w:type="gramEnd"/>
    </w:p>
    <w:p w14:paraId="37B3C6F8" w14:textId="4C5ADC34" w:rsidR="00823B10" w:rsidRDefault="00FC2C69" w:rsidP="002A2241">
      <w:pPr>
        <w:pStyle w:val="Heading3"/>
        <w:numPr>
          <w:ilvl w:val="0"/>
          <w:numId w:val="7"/>
        </w:numPr>
        <w:tabs>
          <w:tab w:val="clear" w:pos="360"/>
          <w:tab w:val="num" w:pos="1429"/>
        </w:tabs>
        <w:ind w:left="1429"/>
      </w:pPr>
      <w:r>
        <w:t>r</w:t>
      </w:r>
      <w:r w:rsidR="00823B10">
        <w:t xml:space="preserve">eview of </w:t>
      </w:r>
      <w:proofErr w:type="gramStart"/>
      <w:r w:rsidR="00823B10">
        <w:t>TORIs</w:t>
      </w:r>
      <w:r w:rsidR="00DD2AE4">
        <w:t>;</w:t>
      </w:r>
      <w:proofErr w:type="gramEnd"/>
    </w:p>
    <w:p w14:paraId="06E4E38D" w14:textId="54BE8783" w:rsidR="00823B10" w:rsidRDefault="0051451A" w:rsidP="002A2241">
      <w:pPr>
        <w:pStyle w:val="Heading3"/>
        <w:numPr>
          <w:ilvl w:val="0"/>
          <w:numId w:val="7"/>
        </w:numPr>
        <w:tabs>
          <w:tab w:val="clear" w:pos="360"/>
          <w:tab w:val="num" w:pos="1429"/>
        </w:tabs>
        <w:ind w:left="1429"/>
      </w:pPr>
      <w:r w:rsidRPr="00E4558D">
        <w:t xml:space="preserve">review of outstanding and expected derogations against the NETS SQSS or </w:t>
      </w:r>
      <w:r w:rsidR="00392BB0">
        <w:t>G</w:t>
      </w:r>
      <w:r w:rsidRPr="00E4558D">
        <w:t xml:space="preserve">rid </w:t>
      </w:r>
      <w:proofErr w:type="gramStart"/>
      <w:r w:rsidR="00392BB0">
        <w:t>C</w:t>
      </w:r>
      <w:r w:rsidRPr="00E4558D">
        <w:t>ode</w:t>
      </w:r>
      <w:r w:rsidR="00DD2AE4">
        <w:t>;</w:t>
      </w:r>
      <w:proofErr w:type="gramEnd"/>
    </w:p>
    <w:p w14:paraId="76F13CC0" w14:textId="7B5C9B9C" w:rsidR="001C1337" w:rsidRPr="00E4558D" w:rsidRDefault="00B83C4D" w:rsidP="002A2241">
      <w:pPr>
        <w:pStyle w:val="Heading3"/>
        <w:numPr>
          <w:ilvl w:val="0"/>
          <w:numId w:val="7"/>
        </w:numPr>
        <w:tabs>
          <w:tab w:val="clear" w:pos="360"/>
          <w:tab w:val="num" w:pos="1429"/>
        </w:tabs>
        <w:ind w:left="1429"/>
      </w:pPr>
      <w:r>
        <w:t>s</w:t>
      </w:r>
      <w:r w:rsidR="001C1337">
        <w:t xml:space="preserve">ystem Restoration issues </w:t>
      </w:r>
      <w:r w:rsidR="00A754CA">
        <w:t>as applicable and the ongoing requirement to ensure measures are in place to satisfy the requirements of the Electricity System Restoration Standard.</w:t>
      </w:r>
    </w:p>
    <w:p w14:paraId="15FA4854" w14:textId="104BA6C8" w:rsidR="00FB56A7" w:rsidRPr="002F413F" w:rsidRDefault="00527E6A" w:rsidP="002A2241">
      <w:pPr>
        <w:pStyle w:val="Heading3"/>
        <w:numPr>
          <w:ilvl w:val="0"/>
          <w:numId w:val="7"/>
        </w:numPr>
        <w:tabs>
          <w:tab w:val="clear" w:pos="360"/>
          <w:tab w:val="num" w:pos="1429"/>
        </w:tabs>
        <w:ind w:left="1429"/>
      </w:pPr>
      <w:r>
        <w:t>f</w:t>
      </w:r>
      <w:r w:rsidR="00FB56A7" w:rsidRPr="002F413F">
        <w:t>eedback and guidance from the JPC.</w:t>
      </w:r>
    </w:p>
    <w:p w14:paraId="3DB58985" w14:textId="77777777" w:rsidR="00F5688C" w:rsidRPr="002F413F" w:rsidRDefault="00F5688C" w:rsidP="002A2241">
      <w:pPr>
        <w:pStyle w:val="Heading4"/>
        <w:tabs>
          <w:tab w:val="clear" w:pos="0"/>
          <w:tab w:val="left" w:pos="709"/>
        </w:tabs>
        <w:ind w:left="709" w:hanging="709"/>
      </w:pPr>
      <w:r w:rsidRPr="002F413F">
        <w:t>Operational</w:t>
      </w:r>
      <w:r w:rsidR="00FC0EB3" w:rsidRPr="002F413F">
        <w:t xml:space="preserve"> Assessment</w:t>
      </w:r>
      <w:r w:rsidRPr="002F413F">
        <w:t xml:space="preserve"> </w:t>
      </w:r>
      <w:proofErr w:type="gramStart"/>
      <w:r w:rsidR="00530DF8" w:rsidRPr="002F413F">
        <w:t>Sub G</w:t>
      </w:r>
      <w:r w:rsidRPr="002F413F">
        <w:t>roup</w:t>
      </w:r>
      <w:proofErr w:type="gramEnd"/>
    </w:p>
    <w:p w14:paraId="78698655" w14:textId="77777777" w:rsidR="00F5688C" w:rsidRPr="002F413F" w:rsidRDefault="00F5688C" w:rsidP="00E22C31">
      <w:pPr>
        <w:pStyle w:val="Heading4"/>
        <w:numPr>
          <w:ilvl w:val="0"/>
          <w:numId w:val="0"/>
        </w:numPr>
        <w:ind w:left="709"/>
      </w:pPr>
      <w:r w:rsidRPr="002F413F">
        <w:t xml:space="preserve">It is envisaged that this group may meet between 2 and 4 times a year as appropriate. Agenda items for consideration at a meeting of the </w:t>
      </w:r>
      <w:r w:rsidR="00F6026F" w:rsidRPr="002F413F">
        <w:t xml:space="preserve">Operational Assessment </w:t>
      </w:r>
      <w:proofErr w:type="gramStart"/>
      <w:r w:rsidR="00F6026F" w:rsidRPr="002F413F">
        <w:t>Sub Group</w:t>
      </w:r>
      <w:proofErr w:type="gramEnd"/>
      <w:r w:rsidR="00F6026F" w:rsidRPr="002F413F">
        <w:t xml:space="preserve"> </w:t>
      </w:r>
      <w:r w:rsidRPr="002F413F">
        <w:t xml:space="preserve">may include, for example: </w:t>
      </w:r>
    </w:p>
    <w:p w14:paraId="035374FA" w14:textId="576E9E50" w:rsidR="00F5688C" w:rsidRPr="002F413F" w:rsidRDefault="00FC2C69" w:rsidP="002A2241">
      <w:pPr>
        <w:numPr>
          <w:ilvl w:val="0"/>
          <w:numId w:val="17"/>
        </w:numPr>
      </w:pPr>
      <w:r>
        <w:t>r</w:t>
      </w:r>
      <w:r w:rsidR="00F5688C" w:rsidRPr="002F413F">
        <w:t xml:space="preserve">eview of </w:t>
      </w:r>
      <w:r w:rsidR="003C0B8D" w:rsidRPr="002F413F">
        <w:t xml:space="preserve">Initial </w:t>
      </w:r>
      <w:r w:rsidR="00FA39FE" w:rsidRPr="002F413F">
        <w:t>O</w:t>
      </w:r>
      <w:r w:rsidR="00F5688C" w:rsidRPr="002F413F">
        <w:t xml:space="preserve">utage </w:t>
      </w:r>
      <w:r w:rsidR="00FA39FE" w:rsidRPr="002F413F">
        <w:t>P</w:t>
      </w:r>
      <w:r w:rsidR="00F5688C" w:rsidRPr="002F413F">
        <w:t xml:space="preserve">lans using long term planning data as agreed at </w:t>
      </w:r>
      <w:r w:rsidR="002A2241" w:rsidRPr="002F413F">
        <w:t>I</w:t>
      </w:r>
      <w:r w:rsidR="00F5688C" w:rsidRPr="002F413F">
        <w:t xml:space="preserve">nvestment </w:t>
      </w:r>
      <w:r w:rsidR="002A2241" w:rsidRPr="002F413F">
        <w:t>P</w:t>
      </w:r>
      <w:r w:rsidR="00F5688C" w:rsidRPr="002F413F">
        <w:t xml:space="preserve">lanning </w:t>
      </w:r>
      <w:proofErr w:type="gramStart"/>
      <w:r w:rsidR="002A2241" w:rsidRPr="002F413F">
        <w:t>S</w:t>
      </w:r>
      <w:r w:rsidR="00F5688C" w:rsidRPr="002F413F">
        <w:t xml:space="preserve">ub </w:t>
      </w:r>
      <w:r w:rsidR="002A2241" w:rsidRPr="002F413F">
        <w:t>G</w:t>
      </w:r>
      <w:r w:rsidR="00F5688C" w:rsidRPr="002F413F">
        <w:t>roup</w:t>
      </w:r>
      <w:proofErr w:type="gramEnd"/>
      <w:r w:rsidR="00F5688C" w:rsidRPr="002F413F">
        <w:t xml:space="preserve"> meetings</w:t>
      </w:r>
      <w:r w:rsidR="000B30CB">
        <w:t>;</w:t>
      </w:r>
    </w:p>
    <w:p w14:paraId="33BB454E" w14:textId="49BC39FB" w:rsidR="00F5688C" w:rsidRPr="002F413F" w:rsidRDefault="00FC2C69" w:rsidP="002A2241">
      <w:pPr>
        <w:numPr>
          <w:ilvl w:val="0"/>
          <w:numId w:val="17"/>
        </w:numPr>
      </w:pPr>
      <w:r>
        <w:t>d</w:t>
      </w:r>
      <w:r w:rsidR="00F5688C" w:rsidRPr="002F413F">
        <w:t xml:space="preserve">iscussion of outage </w:t>
      </w:r>
      <w:proofErr w:type="gramStart"/>
      <w:r w:rsidR="00F5688C" w:rsidRPr="002F413F">
        <w:t>placement</w:t>
      </w:r>
      <w:r w:rsidR="000B30CB">
        <w:t>;</w:t>
      </w:r>
      <w:proofErr w:type="gramEnd"/>
    </w:p>
    <w:p w14:paraId="325E9ACE" w14:textId="550920A2" w:rsidR="00F5688C" w:rsidRPr="002F413F" w:rsidRDefault="00FC2C69" w:rsidP="002A2241">
      <w:pPr>
        <w:numPr>
          <w:ilvl w:val="0"/>
          <w:numId w:val="17"/>
        </w:numPr>
      </w:pPr>
      <w:r>
        <w:t>d</w:t>
      </w:r>
      <w:r w:rsidR="00F5688C" w:rsidRPr="002F413F">
        <w:t xml:space="preserve">iscussion of </w:t>
      </w:r>
      <w:r w:rsidR="002A2241" w:rsidRPr="002F413F">
        <w:t>O</w:t>
      </w:r>
      <w:r w:rsidR="00F5688C" w:rsidRPr="002F413F">
        <w:t>perational</w:t>
      </w:r>
      <w:r w:rsidR="00F333FC" w:rsidRPr="002F413F">
        <w:t xml:space="preserve"> </w:t>
      </w:r>
      <w:r w:rsidR="002A2241" w:rsidRPr="002F413F">
        <w:t>A</w:t>
      </w:r>
      <w:r w:rsidR="00F333FC" w:rsidRPr="002F413F">
        <w:t xml:space="preserve">ssessment </w:t>
      </w:r>
      <w:proofErr w:type="gramStart"/>
      <w:r w:rsidR="00F333FC" w:rsidRPr="002F413F">
        <w:t>report</w:t>
      </w:r>
      <w:r w:rsidR="000B30CB">
        <w:t>;</w:t>
      </w:r>
      <w:proofErr w:type="gramEnd"/>
    </w:p>
    <w:p w14:paraId="7C3DBBA8" w14:textId="5C33AC34" w:rsidR="00DD2AE4" w:rsidRDefault="00FC2C69" w:rsidP="002A2241">
      <w:pPr>
        <w:numPr>
          <w:ilvl w:val="0"/>
          <w:numId w:val="17"/>
        </w:numPr>
      </w:pPr>
      <w:r>
        <w:t>d</w:t>
      </w:r>
      <w:r w:rsidR="00F5688C" w:rsidRPr="002F413F">
        <w:t xml:space="preserve">iscussion on how costs may be reduced and programmes </w:t>
      </w:r>
      <w:proofErr w:type="gramStart"/>
      <w:r w:rsidR="00F5688C" w:rsidRPr="002F413F">
        <w:t>optimised</w:t>
      </w:r>
      <w:r w:rsidR="000B30CB">
        <w:t>;</w:t>
      </w:r>
      <w:proofErr w:type="gramEnd"/>
    </w:p>
    <w:p w14:paraId="726596AB" w14:textId="61C7C982" w:rsidR="00F5688C" w:rsidRPr="002F413F" w:rsidRDefault="003D248C" w:rsidP="002A2241">
      <w:pPr>
        <w:numPr>
          <w:ilvl w:val="0"/>
          <w:numId w:val="17"/>
        </w:numPr>
      </w:pPr>
      <w:r>
        <w:t>S</w:t>
      </w:r>
      <w:r w:rsidR="00DD2AE4">
        <w:t xml:space="preserve">ystem </w:t>
      </w:r>
      <w:proofErr w:type="gramStart"/>
      <w:r w:rsidR="00DD2AE4">
        <w:t>Resto</w:t>
      </w:r>
      <w:r w:rsidR="00013930">
        <w:t>r</w:t>
      </w:r>
      <w:r w:rsidR="00DD2AE4">
        <w:t>ation</w:t>
      </w:r>
      <w:r w:rsidR="00347CFD">
        <w:t>;</w:t>
      </w:r>
      <w:proofErr w:type="gramEnd"/>
    </w:p>
    <w:p w14:paraId="3E52030D" w14:textId="1500866F" w:rsidR="00F5688C" w:rsidRPr="00F5688C" w:rsidRDefault="000B30CB" w:rsidP="002F413F">
      <w:pPr>
        <w:pStyle w:val="Heading3"/>
        <w:numPr>
          <w:ilvl w:val="0"/>
          <w:numId w:val="17"/>
        </w:numPr>
      </w:pPr>
      <w:r>
        <w:t>f</w:t>
      </w:r>
      <w:r w:rsidR="00FB56A7" w:rsidRPr="002F413F">
        <w:t>eedback and guidance from the JPC.</w:t>
      </w:r>
    </w:p>
    <w:p w14:paraId="6B4BD6F9" w14:textId="77777777" w:rsidR="00F5688C" w:rsidRPr="00F5688C" w:rsidRDefault="00F5688C" w:rsidP="002A2241"/>
    <w:p w14:paraId="5782F2B6" w14:textId="77777777" w:rsidR="0051451A" w:rsidRDefault="0051451A" w:rsidP="002A2241">
      <w:pPr>
        <w:pStyle w:val="Heading4"/>
        <w:tabs>
          <w:tab w:val="clear" w:pos="0"/>
          <w:tab w:val="left" w:pos="709"/>
        </w:tabs>
        <w:ind w:left="709" w:hanging="709"/>
      </w:pPr>
      <w:r>
        <w:t>It is not expected that all Parties will attend each JPC</w:t>
      </w:r>
      <w:r w:rsidR="00530DF8">
        <w:t xml:space="preserve"> </w:t>
      </w:r>
      <w:proofErr w:type="gramStart"/>
      <w:r w:rsidR="00530DF8">
        <w:t>sub</w:t>
      </w:r>
      <w:r>
        <w:t xml:space="preserve"> group</w:t>
      </w:r>
      <w:proofErr w:type="gramEnd"/>
      <w:r>
        <w:t xml:space="preserve"> meeting. Attendance at the </w:t>
      </w:r>
      <w:proofErr w:type="gramStart"/>
      <w:r>
        <w:t>sub groups</w:t>
      </w:r>
      <w:proofErr w:type="gramEnd"/>
      <w:r>
        <w:t xml:space="preserve"> of the JPC will be necessary only where the discussion is relevant to the TO and as determined by the boundary of influence. </w:t>
      </w:r>
    </w:p>
    <w:p w14:paraId="55A60B74" w14:textId="5031FDBB" w:rsidR="00ED5997" w:rsidRDefault="0051451A" w:rsidP="002A2241">
      <w:pPr>
        <w:pStyle w:val="Heading4"/>
        <w:tabs>
          <w:tab w:val="clear" w:pos="0"/>
          <w:tab w:val="left" w:pos="709"/>
        </w:tabs>
        <w:ind w:left="709" w:hanging="709"/>
      </w:pPr>
      <w:r>
        <w:t xml:space="preserve">The meetings described above may be supplemented with ad-hoc meetings as required. The JPC and </w:t>
      </w:r>
      <w:r w:rsidR="00530DF8">
        <w:t xml:space="preserve">its </w:t>
      </w:r>
      <w:r>
        <w:t xml:space="preserve">associated </w:t>
      </w:r>
      <w:proofErr w:type="gramStart"/>
      <w:r>
        <w:t>sub groups</w:t>
      </w:r>
      <w:proofErr w:type="gramEnd"/>
      <w:r>
        <w:t xml:space="preserve"> </w:t>
      </w:r>
      <w:r w:rsidR="00ED5997">
        <w:t>do not preclude separate bilateral TO-TO, or TO-</w:t>
      </w:r>
      <w:r w:rsidR="001B7783">
        <w:t>The Company</w:t>
      </w:r>
      <w:r w:rsidR="00ED5997">
        <w:t xml:space="preserve"> meetings.</w:t>
      </w:r>
      <w:r w:rsidR="00A33CAB">
        <w:t xml:space="preserve"> </w:t>
      </w:r>
    </w:p>
    <w:p w14:paraId="5E124B16" w14:textId="77777777" w:rsidR="001F33A5" w:rsidRPr="001F33A5" w:rsidRDefault="001F33A5" w:rsidP="001F33A5"/>
    <w:p w14:paraId="7ED7850C" w14:textId="77777777" w:rsidR="00ED5997" w:rsidRDefault="00ED5997" w:rsidP="002A2241">
      <w:pPr>
        <w:pStyle w:val="Heading4"/>
        <w:tabs>
          <w:tab w:val="clear" w:pos="0"/>
          <w:tab w:val="left" w:pos="709"/>
        </w:tabs>
        <w:ind w:left="709" w:hanging="709"/>
      </w:pPr>
      <w:r>
        <w:lastRenderedPageBreak/>
        <w:t xml:space="preserve">The JPC may appoint </w:t>
      </w:r>
      <w:r w:rsidR="00B65913">
        <w:t xml:space="preserve">other </w:t>
      </w:r>
      <w:r>
        <w:t>sub-groups as appropriate to consider specific issues. It is envisaged that such sub-groups, for example, may be set up to consider:</w:t>
      </w:r>
    </w:p>
    <w:p w14:paraId="2D181971" w14:textId="77777777" w:rsidR="00ED5997" w:rsidRDefault="00ED5997" w:rsidP="002A2241">
      <w:pPr>
        <w:pStyle w:val="Heading3"/>
        <w:numPr>
          <w:ilvl w:val="0"/>
          <w:numId w:val="8"/>
        </w:numPr>
        <w:tabs>
          <w:tab w:val="clear" w:pos="360"/>
          <w:tab w:val="num" w:pos="1080"/>
        </w:tabs>
        <w:ind w:left="1080"/>
      </w:pPr>
      <w:r>
        <w:t xml:space="preserve">dynamic models of new </w:t>
      </w:r>
      <w:proofErr w:type="gramStart"/>
      <w:r>
        <w:t>generators;</w:t>
      </w:r>
      <w:proofErr w:type="gramEnd"/>
    </w:p>
    <w:p w14:paraId="1094D61A" w14:textId="488A64C8" w:rsidR="00ED5997" w:rsidRDefault="00ED5997" w:rsidP="002A2241">
      <w:pPr>
        <w:pStyle w:val="Heading3"/>
        <w:numPr>
          <w:ilvl w:val="0"/>
          <w:numId w:val="8"/>
        </w:numPr>
        <w:tabs>
          <w:tab w:val="clear" w:pos="360"/>
          <w:tab w:val="num" w:pos="1080"/>
        </w:tabs>
        <w:ind w:left="1080"/>
      </w:pPr>
      <w:r>
        <w:t xml:space="preserve">System </w:t>
      </w:r>
      <w:proofErr w:type="gramStart"/>
      <w:r>
        <w:t>stability;</w:t>
      </w:r>
      <w:proofErr w:type="gramEnd"/>
      <w:r>
        <w:t xml:space="preserve"> </w:t>
      </w:r>
    </w:p>
    <w:p w14:paraId="4C2200E0" w14:textId="00491D5C" w:rsidR="00355672" w:rsidRDefault="00ED5997" w:rsidP="002A2241">
      <w:pPr>
        <w:pStyle w:val="Heading3"/>
        <w:numPr>
          <w:ilvl w:val="0"/>
          <w:numId w:val="8"/>
        </w:numPr>
        <w:tabs>
          <w:tab w:val="clear" w:pos="360"/>
          <w:tab w:val="num" w:pos="1080"/>
        </w:tabs>
        <w:ind w:left="1080"/>
      </w:pPr>
      <w:r>
        <w:t>modelling consistency issues</w:t>
      </w:r>
      <w:r w:rsidR="003A2CB3">
        <w:t xml:space="preserve">; </w:t>
      </w:r>
      <w:r w:rsidR="00355672">
        <w:t>or</w:t>
      </w:r>
    </w:p>
    <w:p w14:paraId="38E652F3" w14:textId="4F3CC882" w:rsidR="00ED5997" w:rsidRDefault="00811C5B" w:rsidP="002A2241">
      <w:pPr>
        <w:pStyle w:val="Heading3"/>
        <w:numPr>
          <w:ilvl w:val="0"/>
          <w:numId w:val="8"/>
        </w:numPr>
        <w:tabs>
          <w:tab w:val="clear" w:pos="360"/>
          <w:tab w:val="num" w:pos="1080"/>
        </w:tabs>
        <w:ind w:left="1080"/>
      </w:pPr>
      <w:r>
        <w:t>S</w:t>
      </w:r>
      <w:r w:rsidR="00355672">
        <w:t>ystem Restoration</w:t>
      </w:r>
      <w:r w:rsidR="00ED5997">
        <w:t>.</w:t>
      </w:r>
    </w:p>
    <w:p w14:paraId="77091442" w14:textId="77777777" w:rsidR="00ED5997" w:rsidRDefault="00ED5997" w:rsidP="002A2241">
      <w:pPr>
        <w:keepNext/>
        <w:keepLines/>
        <w:spacing w:after="0"/>
        <w:ind w:left="851"/>
      </w:pPr>
    </w:p>
    <w:p w14:paraId="325B1BF7" w14:textId="77777777" w:rsidR="00ED5997" w:rsidRDefault="00ED5997" w:rsidP="002A2241">
      <w:pPr>
        <w:pStyle w:val="Heading3"/>
        <w:keepLines/>
      </w:pPr>
      <w:bookmarkStart w:id="1" w:name="_Ref103155789"/>
      <w:r>
        <w:t>Joint System Development Liaison Group</w:t>
      </w:r>
      <w:bookmarkEnd w:id="1"/>
    </w:p>
    <w:p w14:paraId="6C4CB376" w14:textId="106EDA5F" w:rsidR="00ED5997" w:rsidRDefault="00ED5997" w:rsidP="002A2241">
      <w:pPr>
        <w:pStyle w:val="Heading4"/>
        <w:tabs>
          <w:tab w:val="clear" w:pos="0"/>
          <w:tab w:val="num" w:pos="709"/>
        </w:tabs>
        <w:ind w:left="709" w:hanging="709"/>
      </w:pPr>
      <w:r>
        <w:t xml:space="preserve">A Joint System Development Liaison group (the JSDL) may be formed with a User for the purpose of investment planning co-ordination. Such groups shall be organised by </w:t>
      </w:r>
      <w:r w:rsidR="00FA2763">
        <w:t xml:space="preserve">The Company </w:t>
      </w:r>
      <w:r>
        <w:t xml:space="preserve">and formed at the request of </w:t>
      </w:r>
      <w:r w:rsidR="00FA2763">
        <w:t xml:space="preserve">The Company </w:t>
      </w:r>
      <w:r>
        <w:t>or a TO.</w:t>
      </w:r>
    </w:p>
    <w:p w14:paraId="558DA2D0" w14:textId="58C10973" w:rsidR="00ED5997" w:rsidRDefault="00ED5997" w:rsidP="002A2241">
      <w:pPr>
        <w:pStyle w:val="Heading4"/>
        <w:tabs>
          <w:tab w:val="clear" w:pos="0"/>
          <w:tab w:val="num" w:pos="709"/>
        </w:tabs>
        <w:ind w:left="709" w:hanging="709"/>
      </w:pPr>
      <w:r>
        <w:t xml:space="preserve">The JSDL shall consist of named representatives from the relevant User, </w:t>
      </w:r>
      <w:r w:rsidR="00FA2763">
        <w:t xml:space="preserve">The Company </w:t>
      </w:r>
      <w:r>
        <w:t xml:space="preserve">and the relevant TO or TOs.  The JSDL shall meet twice a year, although the frequency </w:t>
      </w:r>
      <w:r>
        <w:lastRenderedPageBreak/>
        <w:t>of the meetings can be varied with the agreement of all members of the JSDL.  The agenda at the meeting may include, for example:</w:t>
      </w:r>
    </w:p>
    <w:p w14:paraId="35ABE399" w14:textId="77777777" w:rsidR="00ED5997" w:rsidRDefault="00ED5997" w:rsidP="002A2241">
      <w:pPr>
        <w:pStyle w:val="Heading3"/>
        <w:numPr>
          <w:ilvl w:val="0"/>
          <w:numId w:val="9"/>
        </w:numPr>
        <w:tabs>
          <w:tab w:val="clear" w:pos="360"/>
          <w:tab w:val="num" w:pos="1080"/>
        </w:tabs>
        <w:ind w:left="1080"/>
      </w:pPr>
      <w:r>
        <w:t xml:space="preserve">all parties’ relevant projects from the Project Listings, including infrastructure and asset replacement </w:t>
      </w:r>
      <w:proofErr w:type="gramStart"/>
      <w:r>
        <w:t>projects;</w:t>
      </w:r>
      <w:proofErr w:type="gramEnd"/>
    </w:p>
    <w:p w14:paraId="1E473CDA" w14:textId="527027F7" w:rsidR="00ED5997" w:rsidRDefault="00212CA1" w:rsidP="002A2241">
      <w:pPr>
        <w:pStyle w:val="Heading3"/>
        <w:numPr>
          <w:ilvl w:val="0"/>
          <w:numId w:val="9"/>
        </w:numPr>
        <w:tabs>
          <w:tab w:val="clear" w:pos="360"/>
          <w:tab w:val="num" w:pos="1080"/>
        </w:tabs>
        <w:ind w:left="1080"/>
      </w:pPr>
      <w:r>
        <w:t>I</w:t>
      </w:r>
      <w:r w:rsidR="00ED5997">
        <w:t>nformation about Grid Supply Points (DNOs only</w:t>
      </w:r>
      <w:proofErr w:type="gramStart"/>
      <w:r w:rsidR="00ED5997">
        <w:t>);</w:t>
      </w:r>
      <w:proofErr w:type="gramEnd"/>
      <w:r w:rsidR="00ED5997">
        <w:t xml:space="preserve"> </w:t>
      </w:r>
    </w:p>
    <w:p w14:paraId="2DF629A0" w14:textId="04042DE9" w:rsidR="00ED5997" w:rsidRDefault="00212CA1" w:rsidP="002A2241">
      <w:pPr>
        <w:pStyle w:val="Heading3"/>
        <w:numPr>
          <w:ilvl w:val="0"/>
          <w:numId w:val="9"/>
        </w:numPr>
        <w:tabs>
          <w:tab w:val="clear" w:pos="360"/>
          <w:tab w:val="num" w:pos="1080"/>
        </w:tabs>
        <w:ind w:left="1080"/>
      </w:pPr>
      <w:r>
        <w:t>I</w:t>
      </w:r>
      <w:r w:rsidR="00ED5997">
        <w:t xml:space="preserve">nformation about </w:t>
      </w:r>
      <w:proofErr w:type="gramStart"/>
      <w:r w:rsidR="00ED5997">
        <w:t>Outages;</w:t>
      </w:r>
      <w:proofErr w:type="gramEnd"/>
      <w:r w:rsidR="00ED5997">
        <w:t xml:space="preserve"> </w:t>
      </w:r>
    </w:p>
    <w:p w14:paraId="57A79BF7" w14:textId="01F4363C" w:rsidR="00ED5997" w:rsidRDefault="00212CA1" w:rsidP="002A2241">
      <w:pPr>
        <w:pStyle w:val="Heading3"/>
        <w:numPr>
          <w:ilvl w:val="0"/>
          <w:numId w:val="9"/>
        </w:numPr>
        <w:tabs>
          <w:tab w:val="clear" w:pos="360"/>
          <w:tab w:val="num" w:pos="1080"/>
        </w:tabs>
        <w:ind w:left="1080"/>
      </w:pPr>
      <w:r>
        <w:t>I</w:t>
      </w:r>
      <w:r w:rsidR="00ED5997">
        <w:t xml:space="preserve">nformation about general </w:t>
      </w:r>
      <w:proofErr w:type="gramStart"/>
      <w:r w:rsidR="00ED5997">
        <w:t>issues</w:t>
      </w:r>
      <w:r w:rsidR="00DB0BC1">
        <w:t>;</w:t>
      </w:r>
      <w:proofErr w:type="gramEnd"/>
    </w:p>
    <w:p w14:paraId="54173F73" w14:textId="479ED054" w:rsidR="00B65913" w:rsidRDefault="00212CA1" w:rsidP="002A2241">
      <w:pPr>
        <w:pStyle w:val="Heading3"/>
        <w:numPr>
          <w:ilvl w:val="0"/>
          <w:numId w:val="9"/>
        </w:numPr>
        <w:tabs>
          <w:tab w:val="clear" w:pos="360"/>
          <w:tab w:val="num" w:pos="1080"/>
        </w:tabs>
        <w:ind w:left="1080"/>
      </w:pPr>
      <w:r>
        <w:t>I</w:t>
      </w:r>
      <w:r w:rsidR="00B65913">
        <w:t>nformation about embedded generation activity</w:t>
      </w:r>
      <w:r w:rsidR="00DB0BC1">
        <w:t>; or</w:t>
      </w:r>
    </w:p>
    <w:p w14:paraId="12A06F81" w14:textId="678C79F5" w:rsidR="00DB0BC1" w:rsidRDefault="00212CA1" w:rsidP="002A2241">
      <w:pPr>
        <w:pStyle w:val="Heading3"/>
        <w:numPr>
          <w:ilvl w:val="0"/>
          <w:numId w:val="9"/>
        </w:numPr>
        <w:tabs>
          <w:tab w:val="clear" w:pos="360"/>
          <w:tab w:val="num" w:pos="1080"/>
        </w:tabs>
        <w:ind w:left="1080"/>
      </w:pPr>
      <w:r>
        <w:t>I</w:t>
      </w:r>
      <w:r w:rsidR="00DB0BC1" w:rsidRPr="007A5B6D">
        <w:t>nformati</w:t>
      </w:r>
      <w:r w:rsidR="00DB0BC1">
        <w:t>on about System Restoration.</w:t>
      </w:r>
    </w:p>
    <w:p w14:paraId="1AEA0E20" w14:textId="77777777" w:rsidR="00ED5997" w:rsidRDefault="00ED5997" w:rsidP="002A2241">
      <w:pPr>
        <w:pStyle w:val="Heading3"/>
        <w:keepLines/>
        <w:numPr>
          <w:ilvl w:val="0"/>
          <w:numId w:val="0"/>
        </w:numPr>
      </w:pPr>
      <w:r>
        <w:tab/>
      </w:r>
    </w:p>
    <w:p w14:paraId="202C91F5" w14:textId="77777777" w:rsidR="00ED5997" w:rsidRDefault="00ED5997" w:rsidP="002A2241">
      <w:pPr>
        <w:pStyle w:val="Heading2"/>
      </w:pPr>
      <w:bookmarkStart w:id="2" w:name="_Ref103751622"/>
      <w:r>
        <w:t>Production of Investment Planning Project Listings</w:t>
      </w:r>
      <w:bookmarkEnd w:id="2"/>
    </w:p>
    <w:p w14:paraId="68E81D8C" w14:textId="77777777" w:rsidR="00ED5997" w:rsidRDefault="00ED5997" w:rsidP="002A2241">
      <w:pPr>
        <w:pStyle w:val="Heading3"/>
        <w:keepLines/>
        <w:tabs>
          <w:tab w:val="clear" w:pos="0"/>
          <w:tab w:val="num" w:pos="709"/>
        </w:tabs>
        <w:ind w:left="709" w:hanging="709"/>
      </w:pPr>
      <w:r>
        <w:t>The JPC shall, at the first meeting of the calendar year, discuss and agree the programme, and key milestones for delivery of, the annual investment plan, which shall be documented in the agreed Investment Planning Study Guidelines.</w:t>
      </w:r>
    </w:p>
    <w:p w14:paraId="2BC270E2" w14:textId="77777777" w:rsidR="00ED5997" w:rsidRDefault="00ED5997" w:rsidP="002A2241">
      <w:pPr>
        <w:pStyle w:val="Heading3"/>
        <w:keepLines/>
        <w:tabs>
          <w:tab w:val="clear" w:pos="0"/>
          <w:tab w:val="left" w:pos="709"/>
        </w:tabs>
        <w:ind w:left="709" w:hanging="709"/>
      </w:pPr>
      <w:r>
        <w:t xml:space="preserve">The Parties shall review the Boundaries of Influence and produce the </w:t>
      </w:r>
      <w:r w:rsidR="000B448D">
        <w:t>NETS</w:t>
      </w:r>
      <w:r>
        <w:t xml:space="preserve"> Investment Planning Model and Summer Minimum </w:t>
      </w:r>
      <w:r w:rsidR="000B448D">
        <w:t>NETS</w:t>
      </w:r>
      <w:r>
        <w:t xml:space="preserve"> Investment Planning Model in accordance with STCP 22-1 Production of Models for </w:t>
      </w:r>
      <w:r w:rsidR="000B448D">
        <w:t>NETS</w:t>
      </w:r>
      <w:r>
        <w:t xml:space="preserve"> System Planning.</w:t>
      </w:r>
    </w:p>
    <w:p w14:paraId="5D714C97" w14:textId="77777777" w:rsidR="00ED5997" w:rsidRDefault="00ED5997" w:rsidP="002A2241">
      <w:pPr>
        <w:pStyle w:val="Heading3"/>
        <w:keepLines/>
        <w:tabs>
          <w:tab w:val="clear" w:pos="0"/>
          <w:tab w:val="left" w:pos="709"/>
        </w:tabs>
        <w:ind w:left="709" w:hanging="709"/>
      </w:pPr>
      <w:r>
        <w:t xml:space="preserve">Each Party shall perform analysis on these Models based on the requirements of the </w:t>
      </w:r>
      <w:r w:rsidR="006361D2">
        <w:t>NETS SQSS</w:t>
      </w:r>
      <w:r>
        <w:t xml:space="preserve">, including any sensitivity analysis considered relevant. Both the deterministic and economic requirements of the </w:t>
      </w:r>
      <w:r w:rsidR="006361D2">
        <w:t>NETS SQSS</w:t>
      </w:r>
      <w:r>
        <w:t xml:space="preserve"> shall be </w:t>
      </w:r>
      <w:proofErr w:type="gramStart"/>
      <w:r>
        <w:t>taken into account</w:t>
      </w:r>
      <w:proofErr w:type="gramEnd"/>
      <w:r>
        <w:t xml:space="preserve"> in any analysis.</w:t>
      </w:r>
    </w:p>
    <w:p w14:paraId="5E94296D" w14:textId="77777777" w:rsidR="00ED5997" w:rsidRDefault="00ED5997" w:rsidP="002A2241">
      <w:pPr>
        <w:pStyle w:val="Heading3"/>
        <w:keepLines/>
        <w:tabs>
          <w:tab w:val="clear" w:pos="0"/>
          <w:tab w:val="left" w:pos="709"/>
        </w:tabs>
        <w:ind w:left="709" w:hanging="709"/>
      </w:pPr>
      <w:r>
        <w:t xml:space="preserve">Each Party shall consider future infrastructure reinforcements when considering any non-compliance with the </w:t>
      </w:r>
      <w:r w:rsidR="006361D2">
        <w:t>NETS SQSS</w:t>
      </w:r>
      <w:r>
        <w:t xml:space="preserve"> identified by the security analysis.  Each Party shall also consider any new connection or asset replacement projects that are </w:t>
      </w:r>
      <w:proofErr w:type="gramStart"/>
      <w:r>
        <w:t>required, and</w:t>
      </w:r>
      <w:proofErr w:type="gramEnd"/>
      <w:r>
        <w:t xml:space="preserve"> will look to co-ordinate any future infrastructure reinforcements with such projects. Each Party shall also consider enduring changes to the capability of existing assets.</w:t>
      </w:r>
    </w:p>
    <w:p w14:paraId="75061C00" w14:textId="77777777" w:rsidR="001A337F" w:rsidRDefault="001A337F" w:rsidP="002A2241">
      <w:pPr>
        <w:pStyle w:val="Heading3"/>
        <w:keepLines/>
        <w:tabs>
          <w:tab w:val="clear" w:pos="0"/>
          <w:tab w:val="num" w:pos="709"/>
        </w:tabs>
        <w:ind w:left="709" w:hanging="709"/>
      </w:pPr>
      <w:r>
        <w:t xml:space="preserve">Each Party shall provide a Project Listing and associated PLDs to other </w:t>
      </w:r>
      <w:r w:rsidR="004C7D9F">
        <w:t xml:space="preserve">relevant TOs </w:t>
      </w:r>
      <w:r>
        <w:t>for each project within their Boundary of Influence to facilitate the co-ordination of TOs’ Transmission Investment Plans, and Outage planning. This will be in accordance with Section D of the STC.</w:t>
      </w:r>
    </w:p>
    <w:p w14:paraId="066D314D" w14:textId="77777777" w:rsidR="00ED5997" w:rsidRDefault="00ED5997" w:rsidP="002A2241">
      <w:pPr>
        <w:pStyle w:val="Heading3"/>
        <w:keepLines/>
        <w:tabs>
          <w:tab w:val="clear" w:pos="0"/>
          <w:tab w:val="left" w:pos="709"/>
        </w:tabs>
        <w:ind w:left="709" w:hanging="709"/>
      </w:pPr>
      <w:r>
        <w:t xml:space="preserve">For each Party’s projects, that Party shall produce an initial PLD, in such detail as is reasonably practicable and appropriate at the time, which may include the following items: </w:t>
      </w:r>
    </w:p>
    <w:p w14:paraId="26090FD8" w14:textId="77777777" w:rsidR="00ED5997" w:rsidRDefault="00ED5997" w:rsidP="002A2241">
      <w:pPr>
        <w:pStyle w:val="Heading3"/>
        <w:numPr>
          <w:ilvl w:val="0"/>
          <w:numId w:val="10"/>
        </w:numPr>
        <w:tabs>
          <w:tab w:val="clear" w:pos="360"/>
          <w:tab w:val="num" w:pos="1080"/>
        </w:tabs>
        <w:ind w:left="1080"/>
      </w:pPr>
      <w:r>
        <w:t xml:space="preserve">project </w:t>
      </w:r>
      <w:proofErr w:type="gramStart"/>
      <w:r>
        <w:t>name;</w:t>
      </w:r>
      <w:proofErr w:type="gramEnd"/>
    </w:p>
    <w:p w14:paraId="44B1A623" w14:textId="77777777" w:rsidR="00ED5997" w:rsidRDefault="00ED5997" w:rsidP="002A2241">
      <w:pPr>
        <w:pStyle w:val="Heading3"/>
        <w:numPr>
          <w:ilvl w:val="0"/>
          <w:numId w:val="10"/>
        </w:numPr>
        <w:tabs>
          <w:tab w:val="clear" w:pos="360"/>
          <w:tab w:val="num" w:pos="1080"/>
        </w:tabs>
        <w:ind w:left="1080"/>
      </w:pPr>
      <w:r>
        <w:t xml:space="preserve">brief </w:t>
      </w:r>
      <w:proofErr w:type="gramStart"/>
      <w:r>
        <w:t>narrative;</w:t>
      </w:r>
      <w:proofErr w:type="gramEnd"/>
    </w:p>
    <w:p w14:paraId="6E3F704B" w14:textId="6E5B63D6" w:rsidR="00ED5997" w:rsidRDefault="00ED5997" w:rsidP="002A2241">
      <w:pPr>
        <w:pStyle w:val="Heading3"/>
        <w:numPr>
          <w:ilvl w:val="0"/>
          <w:numId w:val="10"/>
        </w:numPr>
        <w:tabs>
          <w:tab w:val="clear" w:pos="360"/>
          <w:tab w:val="num" w:pos="1080"/>
        </w:tabs>
        <w:ind w:left="1080"/>
      </w:pPr>
      <w:r>
        <w:t xml:space="preserve">any changes to node and line </w:t>
      </w:r>
      <w:proofErr w:type="gramStart"/>
      <w:r>
        <w:t>data</w:t>
      </w:r>
      <w:r w:rsidR="00A231EA">
        <w:t>;</w:t>
      </w:r>
      <w:proofErr w:type="gramEnd"/>
      <w:r w:rsidR="001810D9">
        <w:t xml:space="preserve"> </w:t>
      </w:r>
    </w:p>
    <w:p w14:paraId="12C3D673" w14:textId="77777777" w:rsidR="00ED5997" w:rsidRDefault="00ED5997" w:rsidP="002A2241">
      <w:pPr>
        <w:pStyle w:val="Heading3"/>
        <w:numPr>
          <w:ilvl w:val="0"/>
          <w:numId w:val="10"/>
        </w:numPr>
        <w:tabs>
          <w:tab w:val="clear" w:pos="360"/>
          <w:tab w:val="num" w:pos="1080"/>
        </w:tabs>
        <w:ind w:left="1080"/>
      </w:pPr>
      <w:r>
        <w:t xml:space="preserve">schematic </w:t>
      </w:r>
      <w:proofErr w:type="gramStart"/>
      <w:r>
        <w:t>diagram;</w:t>
      </w:r>
      <w:proofErr w:type="gramEnd"/>
    </w:p>
    <w:p w14:paraId="7E06AE26" w14:textId="22AE6AA9" w:rsidR="00ED5997" w:rsidRDefault="00ED5997" w:rsidP="002A2241">
      <w:pPr>
        <w:pStyle w:val="Heading3"/>
        <w:numPr>
          <w:ilvl w:val="0"/>
          <w:numId w:val="10"/>
        </w:numPr>
        <w:tabs>
          <w:tab w:val="clear" w:pos="360"/>
          <w:tab w:val="num" w:pos="1080"/>
        </w:tabs>
        <w:ind w:left="1080"/>
      </w:pPr>
      <w:r>
        <w:t>key dates (including commissioning date, date by which stage by stage drawings will be available and date of initial Commissioning Panel meeting</w:t>
      </w:r>
      <w:proofErr w:type="gramStart"/>
      <w:r>
        <w:t>);</w:t>
      </w:r>
      <w:proofErr w:type="gramEnd"/>
      <w:r w:rsidR="00B04AA6">
        <w:t xml:space="preserve"> </w:t>
      </w:r>
    </w:p>
    <w:p w14:paraId="6153E6BB" w14:textId="37A9721D" w:rsidR="008C2656" w:rsidRDefault="008C2656" w:rsidP="002A2241">
      <w:pPr>
        <w:pStyle w:val="Heading3"/>
        <w:numPr>
          <w:ilvl w:val="0"/>
          <w:numId w:val="10"/>
        </w:numPr>
        <w:tabs>
          <w:tab w:val="clear" w:pos="360"/>
          <w:tab w:val="num" w:pos="1080"/>
        </w:tabs>
        <w:ind w:left="1080"/>
      </w:pPr>
      <w:r>
        <w:t>Agreement Date (if applicable</w:t>
      </w:r>
      <w:proofErr w:type="gramStart"/>
      <w:r>
        <w:t>)</w:t>
      </w:r>
      <w:r w:rsidR="00BD5105">
        <w:t>;</w:t>
      </w:r>
      <w:proofErr w:type="gramEnd"/>
    </w:p>
    <w:p w14:paraId="6AC788BF" w14:textId="7A8B9507" w:rsidR="00AF21D5" w:rsidRDefault="00AF21D5" w:rsidP="002A2241">
      <w:pPr>
        <w:pStyle w:val="Heading3"/>
        <w:numPr>
          <w:ilvl w:val="0"/>
          <w:numId w:val="10"/>
        </w:numPr>
        <w:tabs>
          <w:tab w:val="clear" w:pos="360"/>
          <w:tab w:val="num" w:pos="1080"/>
        </w:tabs>
        <w:ind w:left="1080"/>
      </w:pPr>
      <w:r>
        <w:t>m</w:t>
      </w:r>
      <w:r w:rsidRPr="001A337F">
        <w:t xml:space="preserve">athematical models in </w:t>
      </w:r>
      <w:smartTag w:uri="urn:schemas-microsoft-com:office:smarttags" w:element="place">
        <w:r w:rsidRPr="001A337F">
          <w:t>Laplace</w:t>
        </w:r>
      </w:smartTag>
      <w:r w:rsidRPr="001A337F">
        <w:t xml:space="preserve"> transform block diagram format to represent any </w:t>
      </w:r>
      <w:r>
        <w:t xml:space="preserve">dynamic </w:t>
      </w:r>
      <w:r w:rsidRPr="001A337F">
        <w:t>control schemes present in the Transmission System</w:t>
      </w:r>
      <w:r>
        <w:t>. For the avoidance of doubt this includes</w:t>
      </w:r>
      <w:r w:rsidRPr="001A337F">
        <w:t xml:space="preserve"> </w:t>
      </w:r>
      <w:r>
        <w:t xml:space="preserve">equipment </w:t>
      </w:r>
      <w:r w:rsidRPr="001A337F">
        <w:t xml:space="preserve">designed to meet the dynamic voltage control </w:t>
      </w:r>
      <w:r w:rsidRPr="001A337F">
        <w:lastRenderedPageBreak/>
        <w:t xml:space="preserve">requirements of STC Section </w:t>
      </w:r>
      <w:r>
        <w:t xml:space="preserve">K, HVDC converter installations and series </w:t>
      </w:r>
      <w:proofErr w:type="gramStart"/>
      <w:r>
        <w:t>capacitors</w:t>
      </w:r>
      <w:r w:rsidR="003C6E44">
        <w:t>;</w:t>
      </w:r>
      <w:proofErr w:type="gramEnd"/>
    </w:p>
    <w:p w14:paraId="03D5E80C" w14:textId="7490AAF6" w:rsidR="001519A4" w:rsidRDefault="00613FB1" w:rsidP="001519A4">
      <w:pPr>
        <w:pStyle w:val="Heading3"/>
        <w:numPr>
          <w:ilvl w:val="0"/>
          <w:numId w:val="10"/>
        </w:numPr>
        <w:tabs>
          <w:tab w:val="clear" w:pos="360"/>
          <w:tab w:val="num" w:pos="1080"/>
        </w:tabs>
        <w:ind w:left="1080"/>
      </w:pPr>
      <w:r>
        <w:t>n</w:t>
      </w:r>
      <w:r w:rsidR="001519A4">
        <w:t>ote that outage data shall not be necessarily included in a PLD as this is only normally available after detailed design and development and should thus be provided by the outage planning process of STCP11-1 for years 3-6</w:t>
      </w:r>
      <w:r w:rsidR="00A66D0D">
        <w:t xml:space="preserve"> and beyond</w:t>
      </w:r>
      <w:r w:rsidR="003C6E44">
        <w:t>;</w:t>
      </w:r>
    </w:p>
    <w:p w14:paraId="7279F026" w14:textId="4B5D504A" w:rsidR="0004473C" w:rsidRDefault="00E64AAE" w:rsidP="001519A4">
      <w:pPr>
        <w:pStyle w:val="Heading3"/>
        <w:numPr>
          <w:ilvl w:val="0"/>
          <w:numId w:val="10"/>
        </w:numPr>
        <w:tabs>
          <w:tab w:val="clear" w:pos="360"/>
          <w:tab w:val="num" w:pos="1080"/>
        </w:tabs>
        <w:ind w:left="1080"/>
      </w:pPr>
      <w:r>
        <w:t>a</w:t>
      </w:r>
      <w:r w:rsidR="0004473C">
        <w:t xml:space="preserve">ny </w:t>
      </w:r>
      <w:r w:rsidR="00100E44">
        <w:t xml:space="preserve">requirements to ensure that System Restoration </w:t>
      </w:r>
      <w:r w:rsidR="00717B65">
        <w:t>provisions (for example substation resilience</w:t>
      </w:r>
      <w:r w:rsidR="009D2C3F">
        <w:t>,</w:t>
      </w:r>
      <w:r w:rsidR="00717B65">
        <w:t xml:space="preserve"> the provision of Critical Tools and Facilities</w:t>
      </w:r>
      <w:r w:rsidR="009D2C3F">
        <w:t xml:space="preserve"> and ability to change protection se</w:t>
      </w:r>
      <w:r w:rsidR="0063177A">
        <w:t>ttings</w:t>
      </w:r>
      <w:r w:rsidR="00717B65">
        <w:t xml:space="preserve">) </w:t>
      </w:r>
      <w:r w:rsidR="00100E44">
        <w:t xml:space="preserve">is </w:t>
      </w:r>
      <w:r w:rsidR="000665C8">
        <w:t xml:space="preserve">included within the </w:t>
      </w:r>
      <w:r w:rsidR="002375EA">
        <w:t>scope of the project</w:t>
      </w:r>
      <w:r w:rsidR="003C6E44">
        <w:t>;</w:t>
      </w:r>
      <w:r w:rsidR="000665C8">
        <w:t xml:space="preserve"> </w:t>
      </w:r>
    </w:p>
    <w:p w14:paraId="6CEA0D4D" w14:textId="42A5F5AB" w:rsidR="000275ED" w:rsidRDefault="00613FB1" w:rsidP="001519A4">
      <w:pPr>
        <w:pStyle w:val="Heading3"/>
        <w:numPr>
          <w:ilvl w:val="0"/>
          <w:numId w:val="10"/>
        </w:numPr>
        <w:tabs>
          <w:tab w:val="clear" w:pos="360"/>
          <w:tab w:val="num" w:pos="1080"/>
        </w:tabs>
        <w:ind w:left="1080"/>
      </w:pPr>
      <w:r>
        <w:t>w</w:t>
      </w:r>
      <w:r w:rsidR="002D4067">
        <w:t>here a T</w:t>
      </w:r>
      <w:r w:rsidR="00637320">
        <w:t>O is involved in developing a Local Joint Restoration Plan, th</w:t>
      </w:r>
      <w:r w:rsidR="00B1039D">
        <w:t>ose part</w:t>
      </w:r>
      <w:r w:rsidR="00575CAC">
        <w:t>s</w:t>
      </w:r>
      <w:r w:rsidR="00B1039D">
        <w:t xml:space="preserve"> of the Transmission System which are part of th</w:t>
      </w:r>
      <w:r w:rsidR="00551A57">
        <w:t>at</w:t>
      </w:r>
      <w:r w:rsidR="00B1039D">
        <w:t xml:space="preserve"> Local Joint Restoration Plan shall </w:t>
      </w:r>
      <w:r w:rsidR="00575CAC">
        <w:t xml:space="preserve">enable energisation </w:t>
      </w:r>
      <w:r w:rsidR="00EF60D7">
        <w:t xml:space="preserve">from Restoration Contractors </w:t>
      </w:r>
      <w:r w:rsidR="00C618E3">
        <w:t xml:space="preserve">Plant </w:t>
      </w:r>
      <w:r w:rsidR="00EF60D7">
        <w:t xml:space="preserve">and permit them to operate </w:t>
      </w:r>
      <w:r w:rsidR="00C618E3">
        <w:t>within their safe operating limits</w:t>
      </w:r>
      <w:r w:rsidR="003C6E44">
        <w:t>;</w:t>
      </w:r>
    </w:p>
    <w:p w14:paraId="074E13E7" w14:textId="167FACB6" w:rsidR="00BE10A1" w:rsidRDefault="00613FB1" w:rsidP="001519A4">
      <w:pPr>
        <w:pStyle w:val="Heading3"/>
        <w:numPr>
          <w:ilvl w:val="0"/>
          <w:numId w:val="10"/>
        </w:numPr>
        <w:tabs>
          <w:tab w:val="clear" w:pos="360"/>
          <w:tab w:val="num" w:pos="1080"/>
        </w:tabs>
        <w:ind w:left="1080"/>
      </w:pPr>
      <w:r>
        <w:t>t</w:t>
      </w:r>
      <w:r w:rsidR="00BE10A1">
        <w:t xml:space="preserve">he no load gain between adjacent substations </w:t>
      </w:r>
      <w:r w:rsidR="00760C7E">
        <w:t xml:space="preserve">must be </w:t>
      </w:r>
      <w:r w:rsidR="007463D0">
        <w:t xml:space="preserve">limited to ensure successful energisation as part of Restoration Plans and as part of the wider </w:t>
      </w:r>
      <w:r w:rsidR="00AC5A62">
        <w:t xml:space="preserve">System </w:t>
      </w:r>
      <w:r w:rsidR="007463D0">
        <w:t>Restoration</w:t>
      </w:r>
      <w:r w:rsidR="00AC5A62">
        <w:t xml:space="preserve"> </w:t>
      </w:r>
      <w:r w:rsidR="00CB5023">
        <w:t>p</w:t>
      </w:r>
      <w:r w:rsidR="00AC5A62">
        <w:t>rocess as provided for in OC9.5 of the Grid Code</w:t>
      </w:r>
      <w:r w:rsidR="003C6E44">
        <w:t>;</w:t>
      </w:r>
      <w:r w:rsidR="007463D0">
        <w:t xml:space="preserve"> </w:t>
      </w:r>
      <w:r w:rsidR="00E93E4E">
        <w:t>and</w:t>
      </w:r>
    </w:p>
    <w:p w14:paraId="4033D420" w14:textId="17874D40" w:rsidR="001519A4" w:rsidRDefault="00613FB1" w:rsidP="00AF4983">
      <w:pPr>
        <w:pStyle w:val="Heading3"/>
        <w:numPr>
          <w:ilvl w:val="0"/>
          <w:numId w:val="10"/>
        </w:numPr>
        <w:tabs>
          <w:tab w:val="clear" w:pos="360"/>
          <w:tab w:val="num" w:pos="1080"/>
        </w:tabs>
        <w:ind w:left="1080"/>
      </w:pPr>
      <w:r>
        <w:t>a</w:t>
      </w:r>
      <w:r w:rsidR="00CA7E7A">
        <w:t xml:space="preserve">s </w:t>
      </w:r>
      <w:r w:rsidR="00215ECC" w:rsidRPr="00003FC2">
        <w:t xml:space="preserve">part of the System Restoration process, reactive compensation should be switched in steps </w:t>
      </w:r>
      <w:r w:rsidR="00B21EFC" w:rsidRPr="00003FC2">
        <w:t xml:space="preserve">of </w:t>
      </w:r>
      <w:r w:rsidR="00215ECC" w:rsidRPr="00003FC2">
        <w:t>up to 60MVAr unless there is no risk of a detrimental effect on the Total System.</w:t>
      </w:r>
    </w:p>
    <w:p w14:paraId="1F5D9935" w14:textId="147F83A5" w:rsidR="00ED5997" w:rsidRDefault="00ED5997" w:rsidP="002A2241">
      <w:pPr>
        <w:pStyle w:val="Heading3"/>
        <w:keepLines/>
        <w:tabs>
          <w:tab w:val="clear" w:pos="0"/>
          <w:tab w:val="num" w:pos="709"/>
        </w:tabs>
        <w:ind w:left="709" w:hanging="709"/>
      </w:pPr>
      <w:bookmarkStart w:id="3" w:name="_Ref103157597"/>
      <w:r>
        <w:t xml:space="preserve">Where a TO identifies a number of options for system reinforcement or modification that meet the deterministic and economic requirements of the </w:t>
      </w:r>
      <w:r w:rsidR="006361D2">
        <w:t>NETS SQSS</w:t>
      </w:r>
      <w:r>
        <w:t xml:space="preserve">, they may request additional data from </w:t>
      </w:r>
      <w:r w:rsidR="00FA2763">
        <w:t xml:space="preserve">The Company </w:t>
      </w:r>
      <w:r>
        <w:t xml:space="preserve">in order to complete a more detailed economic comparison of the options. </w:t>
      </w:r>
      <w:r w:rsidR="0004424D">
        <w:t>This request will be in the form of a planning request as set out in Appendix C.</w:t>
      </w:r>
      <w:r>
        <w:t xml:space="preserve"> Additional data may include estimates of MWh &amp; </w:t>
      </w:r>
      <w:proofErr w:type="spellStart"/>
      <w:r>
        <w:t>MVArh</w:t>
      </w:r>
      <w:proofErr w:type="spellEnd"/>
      <w:r>
        <w:t xml:space="preserve"> costs, constraint volumes and constraint locations.</w:t>
      </w:r>
      <w:bookmarkEnd w:id="3"/>
    </w:p>
    <w:p w14:paraId="64CB47F7" w14:textId="7D585231" w:rsidR="00ED5997" w:rsidRDefault="00FA2763" w:rsidP="002A2241">
      <w:pPr>
        <w:pStyle w:val="Heading3"/>
        <w:keepLines/>
        <w:tabs>
          <w:tab w:val="clear" w:pos="0"/>
          <w:tab w:val="num" w:pos="709"/>
        </w:tabs>
        <w:ind w:left="709" w:hanging="709"/>
      </w:pPr>
      <w:r>
        <w:t xml:space="preserve">The Company </w:t>
      </w:r>
      <w:r w:rsidR="00ED5997">
        <w:t xml:space="preserve">shall provide any data to the TO as reasonably requested in </w:t>
      </w:r>
      <w:r w:rsidR="001A5721">
        <w:t>4.2.7</w:t>
      </w:r>
      <w:r w:rsidR="00ED5997">
        <w:t>, to facilitate economic comparison of TO options. The data will not however, be detailed about the economics of any particular generator.</w:t>
      </w:r>
    </w:p>
    <w:p w14:paraId="6594B408" w14:textId="77777777" w:rsidR="00ED5997" w:rsidRDefault="00ED5997" w:rsidP="002A2241">
      <w:pPr>
        <w:pStyle w:val="Heading3"/>
        <w:keepLines/>
        <w:tabs>
          <w:tab w:val="clear" w:pos="0"/>
          <w:tab w:val="num" w:pos="709"/>
        </w:tabs>
        <w:ind w:left="709" w:hanging="709"/>
      </w:pPr>
      <w:bookmarkStart w:id="4" w:name="_Ref103159024"/>
      <w:r>
        <w:t xml:space="preserve">The TOs shall provide a Project Listing and associated PLDs to other </w:t>
      </w:r>
      <w:r w:rsidR="00E15443">
        <w:t>TOs</w:t>
      </w:r>
      <w:r>
        <w:t xml:space="preserve"> for each of the Parties.</w:t>
      </w:r>
      <w:bookmarkEnd w:id="4"/>
    </w:p>
    <w:p w14:paraId="14CB86ED" w14:textId="77777777" w:rsidR="008C2656" w:rsidRDefault="00ED5997" w:rsidP="002A2241">
      <w:pPr>
        <w:pStyle w:val="Heading3"/>
        <w:keepLines/>
        <w:tabs>
          <w:tab w:val="clear" w:pos="0"/>
          <w:tab w:val="num" w:pos="709"/>
        </w:tabs>
        <w:ind w:left="709" w:hanging="709"/>
      </w:pPr>
      <w:bookmarkStart w:id="5" w:name="_Ref103160142"/>
      <w:r>
        <w:t xml:space="preserve">All Parties shall review projects which fall within their Boundary of Influence that have been provided by other Parties in </w:t>
      </w:r>
      <w:r w:rsidR="00A65122">
        <w:t>4.2.5.</w:t>
      </w:r>
      <w:r>
        <w:t xml:space="preserve"> Parties shall review and provide comments on these projects to consider whether they are co-ordinated, economic, and efficient.</w:t>
      </w:r>
      <w:bookmarkEnd w:id="5"/>
    </w:p>
    <w:p w14:paraId="5F03FAC7" w14:textId="77777777" w:rsidR="00280777" w:rsidRDefault="00280777" w:rsidP="00E61F4E">
      <w:pPr>
        <w:pStyle w:val="Heading3"/>
        <w:ind w:left="720" w:hanging="720"/>
      </w:pPr>
      <w:r>
        <w:t xml:space="preserve">For the avoidance of doubt, </w:t>
      </w:r>
      <w:r w:rsidR="00CE147C">
        <w:t>System Requirement Forms</w:t>
      </w:r>
      <w:r w:rsidR="001D0ADA">
        <w:t xml:space="preserve"> (SRF)</w:t>
      </w:r>
      <w:r w:rsidR="00CE147C">
        <w:t xml:space="preserve"> created as part of the annual Network Options Assessment (see relevant STCP) </w:t>
      </w:r>
      <w:r w:rsidR="001D0ADA">
        <w:t xml:space="preserve">and </w:t>
      </w:r>
      <w:r>
        <w:t>preferred Network Options shall be used to compile subsequent PLDs.</w:t>
      </w:r>
      <w:r w:rsidR="001D0ADA">
        <w:t xml:space="preserve"> Thus SRFs are </w:t>
      </w:r>
      <w:r w:rsidR="0056497B">
        <w:t>distinct from PLDs in that the former</w:t>
      </w:r>
      <w:r w:rsidR="001D0ADA">
        <w:t xml:space="preserve"> are d</w:t>
      </w:r>
      <w:r w:rsidR="0056497B">
        <w:t>edicated to the NOA</w:t>
      </w:r>
      <w:r>
        <w:t xml:space="preserve"> for the following year’s ETYS process</w:t>
      </w:r>
      <w:r w:rsidR="0056497B">
        <w:t xml:space="preserve"> to provide</w:t>
      </w:r>
      <w:r w:rsidR="001D0ADA">
        <w:t xml:space="preserve"> </w:t>
      </w:r>
      <w:r w:rsidR="0056497B" w:rsidRPr="0056497B">
        <w:t>additional boundary capacity or alternative system</w:t>
      </w:r>
      <w:r w:rsidR="0056497B">
        <w:t xml:space="preserve"> benefits</w:t>
      </w:r>
      <w:r>
        <w:t>.</w:t>
      </w:r>
    </w:p>
    <w:p w14:paraId="36B8857A" w14:textId="77777777" w:rsidR="008C2656" w:rsidRDefault="008C2656" w:rsidP="002A2241">
      <w:pPr>
        <w:pStyle w:val="Heading3"/>
        <w:keepLines/>
        <w:numPr>
          <w:ilvl w:val="0"/>
          <w:numId w:val="0"/>
        </w:numPr>
      </w:pPr>
    </w:p>
    <w:p w14:paraId="5FE56359" w14:textId="77777777" w:rsidR="00F333FC" w:rsidRDefault="00F333FC" w:rsidP="002A2241">
      <w:pPr>
        <w:pStyle w:val="Heading2"/>
      </w:pPr>
      <w:r>
        <w:t>Production of Planning Requests.</w:t>
      </w:r>
    </w:p>
    <w:p w14:paraId="7E2138DA" w14:textId="77777777" w:rsidR="00E70866" w:rsidRDefault="00E70866" w:rsidP="002A2241">
      <w:pPr>
        <w:pStyle w:val="Heading3"/>
        <w:spacing w:after="0"/>
        <w:ind w:left="720" w:hanging="720"/>
      </w:pPr>
      <w:r>
        <w:t xml:space="preserve">In accordance with section 2.4.1. of section D of the STC any party may submit to               </w:t>
      </w:r>
    </w:p>
    <w:p w14:paraId="5B8EF622" w14:textId="77777777" w:rsidR="00E70866" w:rsidRDefault="00E70866" w:rsidP="002A2241">
      <w:pPr>
        <w:pStyle w:val="Heading3"/>
        <w:numPr>
          <w:ilvl w:val="0"/>
          <w:numId w:val="0"/>
        </w:numPr>
        <w:spacing w:after="0"/>
        <w:ind w:left="720" w:hanging="720"/>
      </w:pPr>
      <w:r>
        <w:t xml:space="preserve">             another party a request to consi</w:t>
      </w:r>
      <w:r w:rsidR="00DD2F36">
        <w:t>der network changes to improve</w:t>
      </w:r>
      <w:r>
        <w:t xml:space="preserve"> working methods </w:t>
      </w:r>
    </w:p>
    <w:p w14:paraId="168568C5" w14:textId="77777777" w:rsidR="00E70866" w:rsidRDefault="00E70866" w:rsidP="002A2241">
      <w:pPr>
        <w:pStyle w:val="Heading3"/>
        <w:numPr>
          <w:ilvl w:val="0"/>
          <w:numId w:val="0"/>
        </w:numPr>
        <w:spacing w:after="0"/>
        <w:ind w:left="720" w:hanging="720"/>
      </w:pPr>
      <w:r>
        <w:t xml:space="preserve">      </w:t>
      </w:r>
      <w:r w:rsidR="00614268">
        <w:tab/>
      </w:r>
      <w:r>
        <w:t>or reduce costs to the industry.</w:t>
      </w:r>
    </w:p>
    <w:p w14:paraId="17110F0E" w14:textId="77777777" w:rsidR="00E70866" w:rsidRDefault="00E70866" w:rsidP="002A2241">
      <w:pPr>
        <w:pStyle w:val="Heading3"/>
        <w:spacing w:after="0"/>
      </w:pPr>
      <w:r>
        <w:t xml:space="preserve">The planning request will be submitted in </w:t>
      </w:r>
      <w:r w:rsidR="00DD2F36">
        <w:t>the format shown in Appendix C.</w:t>
      </w:r>
      <w:r>
        <w:t xml:space="preserve"> </w:t>
      </w:r>
    </w:p>
    <w:p w14:paraId="047B5C7D" w14:textId="77777777" w:rsidR="00E70866" w:rsidRDefault="00E70866" w:rsidP="002A2241">
      <w:pPr>
        <w:pStyle w:val="Heading3"/>
        <w:spacing w:after="0"/>
      </w:pPr>
      <w:r>
        <w:t>The technical and operational impacts</w:t>
      </w:r>
      <w:r w:rsidR="00DD2F36">
        <w:t xml:space="preserve"> of </w:t>
      </w:r>
      <w:r>
        <w:t xml:space="preserve">the requested change will be discussed    </w:t>
      </w:r>
    </w:p>
    <w:p w14:paraId="0B97D711" w14:textId="443252EA" w:rsidR="00DD2F36" w:rsidRDefault="00E70866" w:rsidP="002F413F">
      <w:pPr>
        <w:pStyle w:val="Heading3"/>
        <w:numPr>
          <w:ilvl w:val="0"/>
          <w:numId w:val="0"/>
        </w:numPr>
        <w:spacing w:after="0"/>
        <w:ind w:left="720" w:firstLine="15"/>
      </w:pPr>
      <w:r>
        <w:t xml:space="preserve">through the </w:t>
      </w:r>
      <w:r w:rsidR="002A2241">
        <w:t>I</w:t>
      </w:r>
      <w:r>
        <w:t xml:space="preserve">nvestment </w:t>
      </w:r>
      <w:r w:rsidR="002A2241">
        <w:t>P</w:t>
      </w:r>
      <w:r>
        <w:t xml:space="preserve">lanning </w:t>
      </w:r>
      <w:r w:rsidR="002A2241">
        <w:t>Sub Groups</w:t>
      </w:r>
      <w:r>
        <w:t>.</w:t>
      </w:r>
      <w:r w:rsidR="00DD2F36">
        <w:t xml:space="preserve"> </w:t>
      </w:r>
      <w:r>
        <w:t xml:space="preserve">The </w:t>
      </w:r>
      <w:r w:rsidR="002A2241">
        <w:t xml:space="preserve">Operational Assessment Sub Group </w:t>
      </w:r>
      <w:r>
        <w:t xml:space="preserve">will consider the impact of the request on the </w:t>
      </w:r>
      <w:r w:rsidR="003C0B8D">
        <w:t xml:space="preserve">Initial </w:t>
      </w:r>
      <w:r w:rsidR="00DD2F36">
        <w:t>Outage P</w:t>
      </w:r>
      <w:r>
        <w:t xml:space="preserve">lan </w:t>
      </w:r>
      <w:r w:rsidR="00DD2F36">
        <w:t xml:space="preserve">and associated </w:t>
      </w:r>
      <w:r w:rsidR="002A2241">
        <w:t>O</w:t>
      </w:r>
      <w:r w:rsidR="00DD2F36">
        <w:t xml:space="preserve">perational </w:t>
      </w:r>
      <w:r w:rsidR="002A2241">
        <w:t>A</w:t>
      </w:r>
      <w:r w:rsidR="00DD2F36">
        <w:t>ssessment.</w:t>
      </w:r>
    </w:p>
    <w:p w14:paraId="59A3B24C" w14:textId="549C0305" w:rsidR="00073B88" w:rsidRDefault="00893CB9" w:rsidP="386F7C4D">
      <w:pPr>
        <w:pStyle w:val="Heading3"/>
        <w:tabs>
          <w:tab w:val="num" w:pos="709"/>
        </w:tabs>
        <w:spacing w:after="0"/>
        <w:ind w:left="709" w:hanging="709"/>
        <w:rPr>
          <w:ins w:id="6" w:author="Dovydas Dyson (NESO)" w:date="2024-12-17T11:14:00Z"/>
        </w:rPr>
      </w:pPr>
      <w:bookmarkStart w:id="7" w:name="_Ref185496433"/>
      <w:r w:rsidRPr="00172128">
        <w:t xml:space="preserve">For avoidance of doubt, typical applications that may be covered under such a planning request may include temporary or permanent line diversions, </w:t>
      </w:r>
      <w:proofErr w:type="spellStart"/>
      <w:r w:rsidRPr="00172128">
        <w:t>intertripping</w:t>
      </w:r>
      <w:proofErr w:type="spellEnd"/>
      <w:r w:rsidRPr="00172128">
        <w:t xml:space="preserve"> or other protection schemes, and firm allocation</w:t>
      </w:r>
      <w:ins w:id="8" w:author="Graham Lear (NESO)" w:date="2025-02-05T09:23:00Z" w16du:dateUtc="2025-02-05T09:23:00Z">
        <w:r w:rsidR="00C11630">
          <w:t xml:space="preserve"> through Reservation</w:t>
        </w:r>
      </w:ins>
      <w:r w:rsidRPr="00172128">
        <w:t xml:space="preserve"> of </w:t>
      </w:r>
      <w:del w:id="9" w:author="Graham Lear (NESO)" w:date="2024-11-25T12:39:00Z">
        <w:r w:rsidRPr="00172128" w:rsidDel="00435057">
          <w:delText>substation bay(s)</w:delText>
        </w:r>
      </w:del>
      <w:ins w:id="10" w:author="Graham Lear (NESO)" w:date="2024-11-25T12:39:00Z">
        <w:r w:rsidR="00435057">
          <w:t>connection</w:t>
        </w:r>
      </w:ins>
      <w:ins w:id="11" w:author="Michael Oxenham (NESO)" w:date="2025-01-27T13:59:00Z">
        <w:r w:rsidR="408078CB">
          <w:t>/in</w:t>
        </w:r>
      </w:ins>
      <w:ins w:id="12" w:author="Michael Oxenham (NESO)" w:date="2025-01-27T14:00:00Z">
        <w:r w:rsidR="408078CB">
          <w:t>terface</w:t>
        </w:r>
      </w:ins>
      <w:ins w:id="13" w:author="Graham Lear (NESO)" w:date="2024-11-25T12:39:00Z">
        <w:r w:rsidR="00435057">
          <w:t xml:space="preserve"> points </w:t>
        </w:r>
      </w:ins>
      <w:ins w:id="14" w:author="Dovydas Dyson (NESO)" w:date="2024-12-17T15:19:00Z">
        <w:r w:rsidR="00AB3A25">
          <w:t xml:space="preserve">(including but not limited to substation bays) </w:t>
        </w:r>
      </w:ins>
      <w:ins w:id="15" w:author="Graham Lear (NESO)" w:date="2024-11-25T12:39:00Z">
        <w:r w:rsidR="00435057">
          <w:t xml:space="preserve">and/or </w:t>
        </w:r>
        <w:r w:rsidR="00435057">
          <w:lastRenderedPageBreak/>
          <w:t>capacity</w:t>
        </w:r>
      </w:ins>
      <w:r w:rsidRPr="00172128">
        <w:t xml:space="preserve"> to a party ahead of a connection agreement being entered into where this facilitates a more efficient overall solution.</w:t>
      </w:r>
      <w:bookmarkEnd w:id="7"/>
    </w:p>
    <w:p w14:paraId="3068C3EF" w14:textId="43AA5048" w:rsidR="00047137" w:rsidRPr="00172128" w:rsidRDefault="00601A27" w:rsidP="386F7C4D">
      <w:pPr>
        <w:pStyle w:val="Heading3"/>
        <w:tabs>
          <w:tab w:val="num" w:pos="709"/>
        </w:tabs>
        <w:spacing w:after="0"/>
        <w:ind w:left="709" w:hanging="709"/>
      </w:pPr>
      <w:ins w:id="16" w:author="Graham Lear (NESO)" w:date="2025-02-05T09:33:00Z" w16du:dateUtc="2025-02-05T09:33:00Z">
        <w:r>
          <w:t>A</w:t>
        </w:r>
      </w:ins>
      <w:ins w:id="17" w:author="Dovydas Dyson (NESO)" w:date="2024-12-17T11:15:00Z">
        <w:r w:rsidR="00047137">
          <w:t xml:space="preserve">pplications </w:t>
        </w:r>
      </w:ins>
      <w:ins w:id="18" w:author="Graham Lear (NESO)" w:date="2025-02-05T09:33:00Z" w16du:dateUtc="2025-02-05T09:33:00Z">
        <w:r>
          <w:t xml:space="preserve">for Reservation </w:t>
        </w:r>
      </w:ins>
      <w:ins w:id="19" w:author="Dovydas Dyson (NESO)" w:date="2024-12-17T11:15:00Z">
        <w:r w:rsidR="00047137">
          <w:t>(</w:t>
        </w:r>
        <w:r w:rsidR="00FC767D">
          <w:t xml:space="preserve">in </w:t>
        </w:r>
      </w:ins>
      <w:ins w:id="20" w:author="Graham Lear (NESO)" w:date="2024-12-19T10:26:00Z">
        <w:r w:rsidR="00A847C5">
          <w:fldChar w:fldCharType="begin"/>
        </w:r>
        <w:r w:rsidR="00A847C5">
          <w:instrText xml:space="preserve"> REF _Ref185496433 \r \h </w:instrText>
        </w:r>
      </w:ins>
      <w:r w:rsidR="00A847C5">
        <w:fldChar w:fldCharType="separate"/>
      </w:r>
      <w:ins w:id="21" w:author="Graham Lear (NESO)" w:date="2024-12-19T10:26:00Z">
        <w:r w:rsidR="00A847C5">
          <w:t>4.3.4</w:t>
        </w:r>
        <w:r w:rsidR="00A847C5">
          <w:fldChar w:fldCharType="end"/>
        </w:r>
      </w:ins>
      <w:ins w:id="22" w:author="Dovydas Dyson (NESO)" w:date="2024-12-17T11:16:00Z">
        <w:r w:rsidR="00FC767D">
          <w:t>)</w:t>
        </w:r>
      </w:ins>
      <w:ins w:id="23" w:author="Dovydas Dyson (NESO)" w:date="2024-12-17T11:15:00Z">
        <w:r w:rsidR="00047137">
          <w:t xml:space="preserve"> </w:t>
        </w:r>
      </w:ins>
      <w:ins w:id="24" w:author="Graham Lear (NESO)" w:date="2024-12-19T10:22:00Z">
        <w:r w:rsidR="00EE55F9">
          <w:t>shall</w:t>
        </w:r>
      </w:ins>
      <w:ins w:id="25" w:author="Dovydas Dyson (NESO)" w:date="2024-12-17T11:15:00Z">
        <w:r w:rsidR="00047137">
          <w:t xml:space="preserve"> </w:t>
        </w:r>
      </w:ins>
      <w:ins w:id="26" w:author="Michael Oxenham (NESO)" w:date="2025-01-27T14:00:00Z">
        <w:r w:rsidR="737B7208">
          <w:t xml:space="preserve">be </w:t>
        </w:r>
      </w:ins>
      <w:ins w:id="27" w:author="Michael Oxenham (NESO)" w:date="2025-01-27T14:04:00Z">
        <w:r w:rsidR="64F93F07">
          <w:t xml:space="preserve">first </w:t>
        </w:r>
      </w:ins>
      <w:ins w:id="28" w:author="Michael Oxenham (NESO)" w:date="2025-01-27T14:00:00Z">
        <w:r w:rsidR="737B7208">
          <w:t xml:space="preserve">considered as and </w:t>
        </w:r>
      </w:ins>
      <w:ins w:id="29" w:author="Michael Oxenham (NESO)" w:date="2025-01-27T14:04:00Z">
        <w:r w:rsidR="41FAA390">
          <w:t xml:space="preserve">when </w:t>
        </w:r>
      </w:ins>
      <w:ins w:id="30" w:author="Michael Oxenham (NESO)" w:date="2025-01-27T14:00:00Z">
        <w:r w:rsidR="737B7208">
          <w:t>submitted</w:t>
        </w:r>
      </w:ins>
      <w:ins w:id="31" w:author="Michael Oxenham (NESO)" w:date="2025-01-27T14:01:00Z">
        <w:r w:rsidR="737B7208">
          <w:t xml:space="preserve">, </w:t>
        </w:r>
        <w:r w:rsidR="09F8359B">
          <w:t>but</w:t>
        </w:r>
        <w:r w:rsidR="737B7208">
          <w:t xml:space="preserve"> fo</w:t>
        </w:r>
        <w:r w:rsidR="7FA2715E">
          <w:t xml:space="preserve">r </w:t>
        </w:r>
        <w:r w:rsidR="737B7208">
          <w:t>the avoidance of doub</w:t>
        </w:r>
      </w:ins>
      <w:ins w:id="32" w:author="Michael Oxenham (NESO)" w:date="2025-01-27T14:05:00Z">
        <w:r w:rsidR="17AA18B9">
          <w:t>t</w:t>
        </w:r>
      </w:ins>
      <w:ins w:id="33" w:author="Michael Oxenham (NESO)" w:date="2025-01-27T14:02:00Z">
        <w:r w:rsidR="69597746">
          <w:t xml:space="preserve"> the connection/interface point</w:t>
        </w:r>
      </w:ins>
      <w:ins w:id="34" w:author="Michael Oxenham (NESO)" w:date="2025-01-27T14:05:00Z">
        <w:r w:rsidR="4CFCCC15">
          <w:t>s</w:t>
        </w:r>
      </w:ins>
      <w:ins w:id="35" w:author="Michael Oxenham (NESO)" w:date="2025-01-27T14:02:00Z">
        <w:r w:rsidR="69597746">
          <w:t xml:space="preserve"> (and</w:t>
        </w:r>
      </w:ins>
      <w:ins w:id="36" w:author="Michael Oxenham (NESO)" w:date="2025-01-27T14:03:00Z">
        <w:r w:rsidR="69597746">
          <w:t xml:space="preserve">/or capacity) </w:t>
        </w:r>
        <w:r w:rsidR="17528629">
          <w:t xml:space="preserve">will be incorporated into the next </w:t>
        </w:r>
      </w:ins>
      <w:ins w:id="37" w:author="Graham Lear (NESO)" w:date="2025-01-29T10:25:00Z" w16du:dateUtc="2025-01-29T10:25:00Z">
        <w:r w:rsidR="005302FC">
          <w:t>G</w:t>
        </w:r>
      </w:ins>
      <w:ins w:id="38" w:author="Michael Oxenham (NESO)" w:date="2025-01-27T14:03:00Z">
        <w:r w:rsidR="17528629">
          <w:t xml:space="preserve">ated </w:t>
        </w:r>
      </w:ins>
      <w:ins w:id="39" w:author="Graham Lear (NESO)" w:date="2025-01-29T10:26:00Z" w16du:dateUtc="2025-01-29T10:26:00Z">
        <w:r w:rsidR="005302FC">
          <w:t>D</w:t>
        </w:r>
      </w:ins>
      <w:ins w:id="40" w:author="Michael Oxenham (NESO)" w:date="2025-01-27T14:03:00Z">
        <w:r w:rsidR="17528629">
          <w:t xml:space="preserve">esign </w:t>
        </w:r>
      </w:ins>
      <w:ins w:id="41" w:author="Graham Lear (NESO)" w:date="2025-01-29T10:26:00Z" w16du:dateUtc="2025-01-29T10:26:00Z">
        <w:r w:rsidR="005302FC">
          <w:t>P</w:t>
        </w:r>
      </w:ins>
      <w:ins w:id="42" w:author="Michael Oxenham (NESO)" w:date="2025-01-27T14:03:00Z">
        <w:r w:rsidR="17528629">
          <w:t>rocess</w:t>
        </w:r>
      </w:ins>
      <w:ins w:id="43" w:author="Michael Oxenham (NESO)" w:date="2025-01-27T14:04:00Z">
        <w:r w:rsidR="17528629">
          <w:t xml:space="preserve"> rather than (unless otherwise agreed) being incorpo</w:t>
        </w:r>
        <w:r w:rsidR="48F21B25">
          <w:t>r</w:t>
        </w:r>
        <w:r w:rsidR="17528629">
          <w:t xml:space="preserve">ated into an ongoing </w:t>
        </w:r>
      </w:ins>
      <w:ins w:id="44" w:author="Graham Lear (NESO)" w:date="2025-01-29T10:26:00Z" w16du:dateUtc="2025-01-29T10:26:00Z">
        <w:r w:rsidR="005302FC">
          <w:t>G</w:t>
        </w:r>
      </w:ins>
      <w:ins w:id="45" w:author="Michael Oxenham (NESO)" w:date="2025-01-27T14:04:00Z">
        <w:r w:rsidR="17528629">
          <w:t xml:space="preserve">ated </w:t>
        </w:r>
      </w:ins>
      <w:ins w:id="46" w:author="Graham Lear (NESO)" w:date="2025-01-29T10:26:00Z" w16du:dateUtc="2025-01-29T10:26:00Z">
        <w:r w:rsidR="005302FC">
          <w:t>D</w:t>
        </w:r>
      </w:ins>
      <w:ins w:id="47" w:author="Michael Oxenham (NESO)" w:date="2025-01-27T14:04:00Z">
        <w:r w:rsidR="17528629">
          <w:t xml:space="preserve">esign </w:t>
        </w:r>
      </w:ins>
      <w:ins w:id="48" w:author="Graham Lear (NESO)" w:date="2025-01-29T10:26:00Z" w16du:dateUtc="2025-01-29T10:26:00Z">
        <w:r w:rsidR="005302FC">
          <w:t>P</w:t>
        </w:r>
      </w:ins>
      <w:ins w:id="49" w:author="Michael Oxenham (NESO)" w:date="2025-01-27T14:04:00Z">
        <w:r w:rsidR="17528629">
          <w:t>rocess.</w:t>
        </w:r>
      </w:ins>
      <w:del w:id="50" w:author="Graham Lear (NESO)" w:date="2025-01-30T11:53:00Z">
        <w:r w:rsidR="17528629" w:rsidDel="00787266">
          <w:delText xml:space="preserve"> </w:delText>
        </w:r>
      </w:del>
    </w:p>
    <w:p w14:paraId="32F4F065" w14:textId="77777777" w:rsidR="00CB71BA" w:rsidRDefault="00CB71BA" w:rsidP="002F413F">
      <w:pPr>
        <w:pStyle w:val="Heading3"/>
        <w:numPr>
          <w:ilvl w:val="0"/>
          <w:numId w:val="0"/>
        </w:numPr>
        <w:spacing w:after="0"/>
        <w:ind w:left="720" w:firstLine="15"/>
      </w:pPr>
    </w:p>
    <w:p w14:paraId="5B226EBB" w14:textId="77777777" w:rsidR="007136A7" w:rsidRPr="00F333FC" w:rsidRDefault="007136A7" w:rsidP="002A2241">
      <w:pPr>
        <w:pStyle w:val="Heading3"/>
        <w:numPr>
          <w:ilvl w:val="0"/>
          <w:numId w:val="0"/>
        </w:numPr>
      </w:pPr>
    </w:p>
    <w:p w14:paraId="52FEE7AE" w14:textId="77777777" w:rsidR="008C2656" w:rsidRDefault="008C2656" w:rsidP="002A2241">
      <w:pPr>
        <w:pStyle w:val="Heading2"/>
      </w:pPr>
      <w:r>
        <w:t>Operational Assessment</w:t>
      </w:r>
    </w:p>
    <w:p w14:paraId="180ADFB2" w14:textId="3FFC5939" w:rsidR="001C7727" w:rsidRDefault="00FA2763" w:rsidP="002A2241">
      <w:pPr>
        <w:pStyle w:val="Heading3"/>
        <w:keepLines/>
        <w:tabs>
          <w:tab w:val="clear" w:pos="0"/>
          <w:tab w:val="num" w:pos="709"/>
        </w:tabs>
        <w:ind w:left="709" w:hanging="709"/>
      </w:pPr>
      <w:r>
        <w:t xml:space="preserve">The Company </w:t>
      </w:r>
      <w:r w:rsidR="001C7727" w:rsidRPr="001C7727">
        <w:t xml:space="preserve">shall develop Initial Outage Plans for years 3 – 6 </w:t>
      </w:r>
      <w:r w:rsidR="00A66D0D">
        <w:t xml:space="preserve">and beyond </w:t>
      </w:r>
      <w:r w:rsidR="001C7727" w:rsidRPr="001C7727">
        <w:t>using outage proposals submitted by the TO’s as specified in section 3 of STCP 11-1.  These Initial Outage Plans then form the basis of the Year 2 Provisional Outage Plan</w:t>
      </w:r>
      <w:r w:rsidR="001C7727">
        <w:t xml:space="preserve">. </w:t>
      </w:r>
    </w:p>
    <w:p w14:paraId="74346F33" w14:textId="0DECC02F" w:rsidR="00ED5997" w:rsidRDefault="00FA2763" w:rsidP="002A2241">
      <w:pPr>
        <w:pStyle w:val="Heading3"/>
        <w:keepLines/>
        <w:tabs>
          <w:tab w:val="clear" w:pos="0"/>
          <w:tab w:val="num" w:pos="709"/>
        </w:tabs>
        <w:ind w:left="709" w:hanging="709"/>
      </w:pPr>
      <w:r>
        <w:t xml:space="preserve">The Company </w:t>
      </w:r>
      <w:r w:rsidR="00ED5997">
        <w:t xml:space="preserve">shall </w:t>
      </w:r>
      <w:r w:rsidR="00DC0961">
        <w:t>use the</w:t>
      </w:r>
      <w:r w:rsidR="00E70866">
        <w:t xml:space="preserve"> </w:t>
      </w:r>
      <w:r w:rsidR="003C0B8D">
        <w:t>Initial</w:t>
      </w:r>
      <w:r w:rsidR="00E70866">
        <w:t xml:space="preserve"> Outage P</w:t>
      </w:r>
      <w:r w:rsidR="00DC0961">
        <w:t>lan to</w:t>
      </w:r>
      <w:r w:rsidR="00ED5997">
        <w:t xml:space="preserve"> perform an Operational Assessment.</w:t>
      </w:r>
      <w:r w:rsidR="00B33B0C">
        <w:t xml:space="preserve"> </w:t>
      </w:r>
      <w:r w:rsidR="00FC0EB3">
        <w:t xml:space="preserve">The </w:t>
      </w:r>
      <w:r w:rsidR="002A2241">
        <w:t>O</w:t>
      </w:r>
      <w:r w:rsidR="00FC0EB3">
        <w:t xml:space="preserve">perational </w:t>
      </w:r>
      <w:r w:rsidR="002A2241">
        <w:t>A</w:t>
      </w:r>
      <w:r w:rsidR="00FC0EB3">
        <w:t xml:space="preserve">ssessment will be discussed at a meeting which follows the </w:t>
      </w:r>
      <w:r w:rsidR="002A2241">
        <w:t>I</w:t>
      </w:r>
      <w:r w:rsidR="00FC0EB3">
        <w:t xml:space="preserve">nvestment </w:t>
      </w:r>
      <w:r w:rsidR="002A2241">
        <w:t>P</w:t>
      </w:r>
      <w:r w:rsidR="00FC0EB3">
        <w:t xml:space="preserve">lanning </w:t>
      </w:r>
      <w:r w:rsidR="002A2241">
        <w:t>S</w:t>
      </w:r>
      <w:r w:rsidR="00FC0EB3">
        <w:t xml:space="preserve">ub </w:t>
      </w:r>
      <w:r w:rsidR="002A2241">
        <w:t>G</w:t>
      </w:r>
      <w:r w:rsidR="00FC0EB3">
        <w:t>roup for</w:t>
      </w:r>
      <w:r w:rsidR="001C7727">
        <w:t>a</w:t>
      </w:r>
      <w:r w:rsidR="00FC0EB3">
        <w:t>.</w:t>
      </w:r>
    </w:p>
    <w:p w14:paraId="1A9AF8EE" w14:textId="77777777" w:rsidR="00ED5997" w:rsidRDefault="00ED5997" w:rsidP="002A2241">
      <w:pPr>
        <w:pStyle w:val="Heading3"/>
        <w:keepLines/>
        <w:tabs>
          <w:tab w:val="clear" w:pos="0"/>
          <w:tab w:val="num" w:pos="709"/>
        </w:tabs>
        <w:ind w:left="709" w:hanging="709"/>
      </w:pPr>
      <w:r>
        <w:t>The initial Operational Assessment will be based on the Investment Planning Background with any additional sensitivities agreed by the JPC</w:t>
      </w:r>
      <w:r w:rsidR="00363D6D">
        <w:t xml:space="preserve"> and the appropriate JPC sub group</w:t>
      </w:r>
      <w:r>
        <w:t>. The Operational Assessment shall be based on node and line data and include:</w:t>
      </w:r>
    </w:p>
    <w:p w14:paraId="464C909C" w14:textId="77777777" w:rsidR="00ED5997" w:rsidRDefault="00ED5997" w:rsidP="00E61F4E">
      <w:pPr>
        <w:pStyle w:val="Heading3"/>
        <w:numPr>
          <w:ilvl w:val="0"/>
          <w:numId w:val="11"/>
        </w:numPr>
        <w:tabs>
          <w:tab w:val="clear" w:pos="360"/>
          <w:tab w:val="num" w:pos="1080"/>
        </w:tabs>
        <w:ind w:left="1080"/>
      </w:pPr>
      <w:r>
        <w:t xml:space="preserve">a calculation of constraint costs during the construction phase, based </w:t>
      </w:r>
      <w:r w:rsidR="001C7727">
        <w:t xml:space="preserve">on information submitted as part of </w:t>
      </w:r>
      <w:r w:rsidR="001C7727" w:rsidRPr="001C7727">
        <w:t>the outage planning process of STCP11-1 for years 3-6</w:t>
      </w:r>
      <w:r w:rsidR="00A66D0D">
        <w:t xml:space="preserve"> and beyond</w:t>
      </w:r>
      <w:r w:rsidR="001B5744">
        <w:t>:</w:t>
      </w:r>
      <w:r>
        <w:t xml:space="preserve"> and,</w:t>
      </w:r>
    </w:p>
    <w:p w14:paraId="02549BD3" w14:textId="77777777" w:rsidR="00ED5997" w:rsidRPr="002F413F" w:rsidRDefault="00ED5997" w:rsidP="002A2241">
      <w:pPr>
        <w:pStyle w:val="Heading3"/>
        <w:numPr>
          <w:ilvl w:val="0"/>
          <w:numId w:val="11"/>
        </w:numPr>
        <w:tabs>
          <w:tab w:val="clear" w:pos="360"/>
          <w:tab w:val="num" w:pos="1080"/>
        </w:tabs>
        <w:ind w:left="1080"/>
      </w:pPr>
      <w:r>
        <w:t xml:space="preserve">an estimate of enduring constraint costs, based on average circuit availabilities </w:t>
      </w:r>
      <w:r w:rsidRPr="002F413F">
        <w:t>and plausible planned Outage scenarios.</w:t>
      </w:r>
    </w:p>
    <w:p w14:paraId="02EA9764" w14:textId="77777777" w:rsidR="00F333FC" w:rsidRDefault="00F333FC" w:rsidP="002A2241">
      <w:pPr>
        <w:pStyle w:val="Heading3"/>
        <w:numPr>
          <w:ilvl w:val="0"/>
          <w:numId w:val="11"/>
        </w:numPr>
        <w:tabs>
          <w:tab w:val="clear" w:pos="360"/>
          <w:tab w:val="num" w:pos="1080"/>
        </w:tabs>
        <w:ind w:left="1080"/>
      </w:pPr>
      <w:r w:rsidRPr="002F413F">
        <w:t>PLDs will be included for construction</w:t>
      </w:r>
      <w:r w:rsidR="00766C61" w:rsidRPr="002F413F">
        <w:t xml:space="preserve"> </w:t>
      </w:r>
      <w:r w:rsidRPr="002F413F">
        <w:t>and asset replacement to ensure all outages are captured as far as practicable in longer term timeframes.</w:t>
      </w:r>
      <w:r w:rsidR="00766C61" w:rsidRPr="002F413F">
        <w:t xml:space="preserve"> </w:t>
      </w:r>
    </w:p>
    <w:p w14:paraId="2D3D271E" w14:textId="3007B5C4" w:rsidR="006F3F98" w:rsidRPr="002F413F" w:rsidRDefault="006F3F98" w:rsidP="002A2241">
      <w:pPr>
        <w:pStyle w:val="Heading3"/>
        <w:numPr>
          <w:ilvl w:val="0"/>
          <w:numId w:val="11"/>
        </w:numPr>
        <w:tabs>
          <w:tab w:val="clear" w:pos="360"/>
          <w:tab w:val="num" w:pos="1080"/>
        </w:tabs>
        <w:ind w:left="1080"/>
      </w:pPr>
      <w:r>
        <w:t xml:space="preserve">the ability to </w:t>
      </w:r>
      <w:r w:rsidR="000D70A6">
        <w:t xml:space="preserve">ensure </w:t>
      </w:r>
      <w:r w:rsidR="00553A4B">
        <w:t>under the outage programme</w:t>
      </w:r>
      <w:r w:rsidR="00A62805">
        <w:t>,</w:t>
      </w:r>
      <w:r w:rsidR="00553A4B">
        <w:t xml:space="preserve"> there </w:t>
      </w:r>
      <w:r w:rsidR="002B466E">
        <w:t xml:space="preserve">are </w:t>
      </w:r>
      <w:r w:rsidR="00C53B09">
        <w:t xml:space="preserve">a </w:t>
      </w:r>
      <w:r w:rsidR="008D265A">
        <w:t xml:space="preserve">sufficient </w:t>
      </w:r>
      <w:r w:rsidR="00C53B09">
        <w:t xml:space="preserve">number of </w:t>
      </w:r>
      <w:r w:rsidR="00A62805">
        <w:t xml:space="preserve">available </w:t>
      </w:r>
      <w:r w:rsidR="00C53B09">
        <w:t>Restoration Plans in place so that the</w:t>
      </w:r>
      <w:r w:rsidR="00A62805">
        <w:t xml:space="preserve"> </w:t>
      </w:r>
      <w:r w:rsidR="00B50F24">
        <w:t xml:space="preserve">requirements of the Electricity </w:t>
      </w:r>
      <w:r w:rsidR="004F1624">
        <w:lastRenderedPageBreak/>
        <w:t>S</w:t>
      </w:r>
      <w:r w:rsidR="00B50F24">
        <w:t xml:space="preserve">ystem Restoration Standard can be discharged </w:t>
      </w:r>
      <w:r w:rsidR="00294A40">
        <w:t>in the event of a Total Shutdown or Partial Shutdown during the outage programme.</w:t>
      </w:r>
      <w:r w:rsidR="00C53B09">
        <w:t xml:space="preserve"> </w:t>
      </w:r>
    </w:p>
    <w:p w14:paraId="7CBE9179" w14:textId="29BA1887" w:rsidR="00FB56A7" w:rsidRPr="002F413F" w:rsidRDefault="0079726C" w:rsidP="002A2241">
      <w:pPr>
        <w:pStyle w:val="Heading3"/>
        <w:numPr>
          <w:ilvl w:val="0"/>
          <w:numId w:val="11"/>
        </w:numPr>
        <w:tabs>
          <w:tab w:val="clear" w:pos="360"/>
          <w:tab w:val="num" w:pos="1080"/>
        </w:tabs>
        <w:ind w:left="1080"/>
      </w:pPr>
      <w:r>
        <w:t>T</w:t>
      </w:r>
      <w:r w:rsidR="00FB56A7" w:rsidRPr="002F413F">
        <w:t xml:space="preserve">he TO will inform </w:t>
      </w:r>
      <w:r w:rsidR="00FA2763">
        <w:t xml:space="preserve">The Company </w:t>
      </w:r>
      <w:r w:rsidR="00FB56A7" w:rsidRPr="002F413F">
        <w:t>of any maintenance work with significant outages not captured by the construction and asset replacement PLDs</w:t>
      </w:r>
      <w:r w:rsidR="00766C61" w:rsidRPr="002F413F">
        <w:t>; including protection change works</w:t>
      </w:r>
      <w:r w:rsidR="00FB56A7" w:rsidRPr="002F413F">
        <w:t>.</w:t>
      </w:r>
    </w:p>
    <w:p w14:paraId="35DFBDFF" w14:textId="77777777" w:rsidR="00ED5997" w:rsidRDefault="00ED5997" w:rsidP="002A2241">
      <w:pPr>
        <w:keepNext/>
        <w:keepLines/>
        <w:spacing w:after="0"/>
        <w:ind w:left="1361"/>
      </w:pPr>
    </w:p>
    <w:p w14:paraId="6388B953" w14:textId="7B01831D" w:rsidR="00ED5997" w:rsidRDefault="00FA2763" w:rsidP="002A2241">
      <w:pPr>
        <w:pStyle w:val="Heading3"/>
        <w:keepLines/>
        <w:tabs>
          <w:tab w:val="clear" w:pos="0"/>
          <w:tab w:val="num" w:pos="709"/>
        </w:tabs>
        <w:ind w:left="709" w:hanging="709"/>
      </w:pPr>
      <w:r>
        <w:t xml:space="preserve">The Company </w:t>
      </w:r>
      <w:r w:rsidR="009B5FCA">
        <w:t>shall</w:t>
      </w:r>
      <w:r w:rsidR="00ED5997">
        <w:t xml:space="preserve"> prepare separate Operational Assessment reports for each TO based on the results of the Operational Assessment. </w:t>
      </w:r>
      <w:r>
        <w:t xml:space="preserve">The Company </w:t>
      </w:r>
      <w:r w:rsidR="00ED5997">
        <w:t>shall send to the TO a first draft of its Operational Assessment report. The Operational Assessment report will make suggestions and comments on:</w:t>
      </w:r>
    </w:p>
    <w:p w14:paraId="0F3A8F41" w14:textId="77777777" w:rsidR="00CD175B" w:rsidRDefault="00DD2F36" w:rsidP="002A2241">
      <w:pPr>
        <w:pStyle w:val="Heading3"/>
        <w:numPr>
          <w:ilvl w:val="0"/>
          <w:numId w:val="12"/>
        </w:numPr>
        <w:tabs>
          <w:tab w:val="clear" w:pos="360"/>
          <w:tab w:val="num" w:pos="1080"/>
        </w:tabs>
        <w:ind w:left="1080"/>
      </w:pPr>
      <w:r>
        <w:t>l</w:t>
      </w:r>
      <w:r w:rsidR="00CD175B">
        <w:t xml:space="preserve">evel of constraint </w:t>
      </w:r>
      <w:r w:rsidR="00DC0961">
        <w:t xml:space="preserve">volumes and forecast </w:t>
      </w:r>
      <w:r w:rsidR="00CD175B">
        <w:t>costs</w:t>
      </w:r>
    </w:p>
    <w:p w14:paraId="54966BE1" w14:textId="77777777" w:rsidR="00CD175B" w:rsidRDefault="00DD2F36" w:rsidP="002A2241">
      <w:pPr>
        <w:pStyle w:val="Heading3"/>
        <w:numPr>
          <w:ilvl w:val="0"/>
          <w:numId w:val="12"/>
        </w:numPr>
        <w:tabs>
          <w:tab w:val="clear" w:pos="360"/>
          <w:tab w:val="num" w:pos="1080"/>
        </w:tabs>
        <w:ind w:left="1080"/>
      </w:pPr>
      <w:r>
        <w:t>v</w:t>
      </w:r>
      <w:r w:rsidR="00CD175B">
        <w:t>olume of work across a boundary or within a year.</w:t>
      </w:r>
    </w:p>
    <w:p w14:paraId="29B58A94" w14:textId="77777777" w:rsidR="00ED5997" w:rsidRDefault="00ED5997" w:rsidP="002A2241">
      <w:pPr>
        <w:pStyle w:val="Heading3"/>
        <w:numPr>
          <w:ilvl w:val="0"/>
          <w:numId w:val="12"/>
        </w:numPr>
        <w:tabs>
          <w:tab w:val="clear" w:pos="360"/>
          <w:tab w:val="num" w:pos="1080"/>
        </w:tabs>
        <w:ind w:left="1080"/>
      </w:pPr>
      <w:r>
        <w:t>problematic Outages and Outage combinations;</w:t>
      </w:r>
    </w:p>
    <w:p w14:paraId="34922290" w14:textId="77777777" w:rsidR="00ED5997" w:rsidRDefault="00ED5997" w:rsidP="002A2241">
      <w:pPr>
        <w:pStyle w:val="Heading3"/>
        <w:numPr>
          <w:ilvl w:val="0"/>
          <w:numId w:val="12"/>
        </w:numPr>
        <w:tabs>
          <w:tab w:val="clear" w:pos="360"/>
          <w:tab w:val="num" w:pos="1080"/>
        </w:tabs>
        <w:ind w:left="1080"/>
      </w:pPr>
      <w:r>
        <w:t>problematic transmission reinforcements;</w:t>
      </w:r>
    </w:p>
    <w:p w14:paraId="6544BD23" w14:textId="1E934867" w:rsidR="00ED5997" w:rsidRDefault="00ED5997" w:rsidP="002A2241">
      <w:pPr>
        <w:pStyle w:val="Heading3"/>
        <w:numPr>
          <w:ilvl w:val="0"/>
          <w:numId w:val="12"/>
        </w:numPr>
        <w:tabs>
          <w:tab w:val="clear" w:pos="360"/>
          <w:tab w:val="num" w:pos="1080"/>
        </w:tabs>
        <w:ind w:left="1080"/>
      </w:pPr>
      <w:r>
        <w:t>operational complexity issues;</w:t>
      </w:r>
    </w:p>
    <w:p w14:paraId="50828609" w14:textId="77777777" w:rsidR="003E46D6" w:rsidRDefault="00C05AA3" w:rsidP="002A2241">
      <w:pPr>
        <w:pStyle w:val="Heading3"/>
        <w:numPr>
          <w:ilvl w:val="0"/>
          <w:numId w:val="12"/>
        </w:numPr>
        <w:tabs>
          <w:tab w:val="clear" w:pos="360"/>
          <w:tab w:val="num" w:pos="1080"/>
        </w:tabs>
        <w:ind w:left="1080"/>
      </w:pPr>
      <w:r>
        <w:t>o</w:t>
      </w:r>
      <w:r w:rsidR="00ED5997">
        <w:t>utages that impact on Users</w:t>
      </w:r>
      <w:r w:rsidR="003E46D6">
        <w:t>; and</w:t>
      </w:r>
    </w:p>
    <w:p w14:paraId="1918C4DA" w14:textId="134D4D72" w:rsidR="00ED5997" w:rsidRDefault="00031374" w:rsidP="002A2241">
      <w:pPr>
        <w:pStyle w:val="Heading3"/>
        <w:numPr>
          <w:ilvl w:val="0"/>
          <w:numId w:val="12"/>
        </w:numPr>
        <w:tabs>
          <w:tab w:val="clear" w:pos="360"/>
          <w:tab w:val="num" w:pos="1080"/>
        </w:tabs>
        <w:ind w:left="1080"/>
      </w:pPr>
      <w:r>
        <w:t>S</w:t>
      </w:r>
      <w:r w:rsidR="003E46D6">
        <w:t>ystem Restoration</w:t>
      </w:r>
      <w:r w:rsidR="00ED5997">
        <w:t>.</w:t>
      </w:r>
    </w:p>
    <w:p w14:paraId="6644B091" w14:textId="77777777" w:rsidR="00ED5997" w:rsidRDefault="00ED5997" w:rsidP="002A2241">
      <w:pPr>
        <w:keepNext/>
        <w:keepLines/>
        <w:spacing w:after="0"/>
        <w:ind w:left="1361"/>
      </w:pPr>
    </w:p>
    <w:p w14:paraId="74368E8D" w14:textId="59FAA28B" w:rsidR="00ED5997" w:rsidRDefault="00ED5997" w:rsidP="002A2241">
      <w:pPr>
        <w:pStyle w:val="Heading3"/>
        <w:keepLines/>
        <w:tabs>
          <w:tab w:val="clear" w:pos="0"/>
          <w:tab w:val="num" w:pos="709"/>
        </w:tabs>
        <w:ind w:left="709" w:hanging="709"/>
      </w:pPr>
      <w:r>
        <w:t xml:space="preserve">All Parties shall consider the first draft of their Operational Assessment report and the reviews carried out under </w:t>
      </w:r>
      <w:r w:rsidR="00DF1AA6">
        <w:t>4.4.</w:t>
      </w:r>
      <w:r w:rsidR="006E4989">
        <w:t>4</w:t>
      </w:r>
      <w:r w:rsidR="00DF1AA6">
        <w:t>.</w:t>
      </w:r>
      <w:r>
        <w:t xml:space="preserve"> Where suggested changes to the timing of Outages can be accommodated without a detrimental impact on the TOs capital programme, the relevant PLD will be updated and revised TO Models, Project Listing and revised PLDs provided to</w:t>
      </w:r>
      <w:r w:rsidR="00FA2763">
        <w:t xml:space="preserve"> The Company</w:t>
      </w:r>
      <w:r w:rsidR="008825D8">
        <w:t>,</w:t>
      </w:r>
      <w:r>
        <w:t xml:space="preserve"> by the TOs.</w:t>
      </w:r>
    </w:p>
    <w:p w14:paraId="6C07BC4B" w14:textId="77777777" w:rsidR="00BE177A" w:rsidRDefault="00BE177A" w:rsidP="002A2241">
      <w:pPr>
        <w:pStyle w:val="Heading3"/>
        <w:keepLines/>
        <w:tabs>
          <w:tab w:val="clear" w:pos="0"/>
          <w:tab w:val="num" w:pos="709"/>
        </w:tabs>
        <w:ind w:left="709" w:hanging="709"/>
      </w:pPr>
      <w:r>
        <w:t xml:space="preserve">Where appropriate the relevant </w:t>
      </w:r>
      <w:r w:rsidR="00DC0961">
        <w:t>PLD</w:t>
      </w:r>
      <w:r w:rsidR="00614268">
        <w:t>s</w:t>
      </w:r>
      <w:r>
        <w:t xml:space="preserve"> and planning requests will be updated where suggested </w:t>
      </w:r>
      <w:r w:rsidR="00CD175B">
        <w:t>to deliver work in a more economic and efficient manner</w:t>
      </w:r>
      <w:r>
        <w:t>.</w:t>
      </w:r>
    </w:p>
    <w:p w14:paraId="7FCF79DC" w14:textId="036EF578" w:rsidR="00ED5997" w:rsidRDefault="00ED5997" w:rsidP="002A2241">
      <w:pPr>
        <w:pStyle w:val="Heading3"/>
        <w:keepLines/>
        <w:tabs>
          <w:tab w:val="clear" w:pos="0"/>
          <w:tab w:val="num" w:pos="709"/>
        </w:tabs>
        <w:ind w:left="709" w:hanging="709"/>
      </w:pPr>
      <w:r>
        <w:t xml:space="preserve">If required, </w:t>
      </w:r>
      <w:r w:rsidR="00FA2763">
        <w:t xml:space="preserve">The Company </w:t>
      </w:r>
      <w:r w:rsidR="008825D8">
        <w:t>shall</w:t>
      </w:r>
      <w:r>
        <w:t xml:space="preserve"> re-perform the Operational Assessment to reflect any agreed changes to </w:t>
      </w:r>
      <w:r w:rsidR="00BE177A">
        <w:t>the investment plan.</w:t>
      </w:r>
      <w:r>
        <w:t xml:space="preserve"> Where necessary, </w:t>
      </w:r>
      <w:r w:rsidR="00FA2763">
        <w:t xml:space="preserve">The Company </w:t>
      </w:r>
      <w:r w:rsidR="008825D8">
        <w:t>shall</w:t>
      </w:r>
      <w:r>
        <w:t xml:space="preserve"> then revise and send to the relevant TO its Operational Assessment report. </w:t>
      </w:r>
    </w:p>
    <w:p w14:paraId="5582ED6C" w14:textId="45687FF8" w:rsidR="00ED5997" w:rsidRDefault="00ED5997" w:rsidP="002A2241">
      <w:pPr>
        <w:pStyle w:val="Heading3"/>
        <w:keepLines/>
        <w:tabs>
          <w:tab w:val="clear" w:pos="0"/>
          <w:tab w:val="num" w:pos="709"/>
        </w:tabs>
        <w:ind w:left="709" w:hanging="709"/>
      </w:pPr>
      <w:r>
        <w:t xml:space="preserve">If </w:t>
      </w:r>
      <w:r w:rsidR="00FA2763">
        <w:t xml:space="preserve">The Company </w:t>
      </w:r>
      <w:r w:rsidR="008825D8">
        <w:t>is</w:t>
      </w:r>
      <w:r>
        <w:t xml:space="preserve"> not satisfied that the comments made in the draft Operational Assessment report have been properly considered by a TO, </w:t>
      </w:r>
      <w:r w:rsidR="00FA2763">
        <w:t xml:space="preserve">The Company </w:t>
      </w:r>
      <w:r>
        <w:t xml:space="preserve">can contact the TO </w:t>
      </w:r>
      <w:proofErr w:type="spellStart"/>
      <w:r>
        <w:t>to</w:t>
      </w:r>
      <w:proofErr w:type="spellEnd"/>
      <w:r>
        <w:t xml:space="preserve"> set out the concerns.</w:t>
      </w:r>
    </w:p>
    <w:p w14:paraId="1ADB35DB" w14:textId="505CDC52" w:rsidR="00ED5997" w:rsidRDefault="00ED5997" w:rsidP="002A2241">
      <w:pPr>
        <w:pStyle w:val="Heading3"/>
        <w:keepLines/>
        <w:tabs>
          <w:tab w:val="clear" w:pos="0"/>
          <w:tab w:val="num" w:pos="709"/>
        </w:tabs>
        <w:ind w:left="709" w:hanging="709"/>
      </w:pPr>
      <w:r>
        <w:t xml:space="preserve">Affected Parties can hold a meeting in order to try and resolve any disagreement. If the disagreement is resolved, then the TO shall update their </w:t>
      </w:r>
      <w:r w:rsidR="00BE177A">
        <w:t>investment plan and associated documents</w:t>
      </w:r>
      <w:r>
        <w:t xml:space="preserve"> or </w:t>
      </w:r>
      <w:r w:rsidR="00FA2763">
        <w:t xml:space="preserve">The Company </w:t>
      </w:r>
      <w:r>
        <w:t xml:space="preserve">acknowledge the TO’s final </w:t>
      </w:r>
      <w:r w:rsidR="00BE177A">
        <w:t>investment plan and documentation</w:t>
      </w:r>
      <w:r>
        <w:t>.</w:t>
      </w:r>
    </w:p>
    <w:p w14:paraId="66ADE26E" w14:textId="7B2095E5" w:rsidR="00ED5997" w:rsidRDefault="00ED5997" w:rsidP="002A2241">
      <w:pPr>
        <w:pStyle w:val="Heading3"/>
        <w:keepLines/>
        <w:tabs>
          <w:tab w:val="clear" w:pos="0"/>
          <w:tab w:val="num" w:pos="709"/>
        </w:tabs>
        <w:ind w:left="709" w:hanging="709"/>
      </w:pPr>
      <w:r>
        <w:t>Any updated Project Listing</w:t>
      </w:r>
      <w:r w:rsidR="00BE177A">
        <w:t>,</w:t>
      </w:r>
      <w:r>
        <w:t xml:space="preserve"> PLDs</w:t>
      </w:r>
      <w:r w:rsidR="00BE177A">
        <w:t>, planning requests</w:t>
      </w:r>
      <w:r>
        <w:t xml:space="preserve"> will be sent to all relevant Parties by </w:t>
      </w:r>
      <w:r w:rsidR="00FA2763">
        <w:t xml:space="preserve">The Company </w:t>
      </w:r>
      <w:r w:rsidR="008825D8">
        <w:t>as</w:t>
      </w:r>
      <w:r>
        <w:t xml:space="preserve"> appropriate.</w:t>
      </w:r>
    </w:p>
    <w:p w14:paraId="37D487ED" w14:textId="77777777" w:rsidR="00ED5997" w:rsidRDefault="00ED5997" w:rsidP="002A2241">
      <w:pPr>
        <w:pStyle w:val="Heading3"/>
        <w:keepLines/>
        <w:tabs>
          <w:tab w:val="clear" w:pos="0"/>
          <w:tab w:val="num" w:pos="709"/>
        </w:tabs>
        <w:ind w:left="709" w:hanging="709"/>
      </w:pPr>
      <w:r>
        <w:t xml:space="preserve">If Parties cannot resolve the dispute, any of the Parties may refer the matter to the Authority, in accordance with the STC. </w:t>
      </w:r>
    </w:p>
    <w:p w14:paraId="6F6F7380" w14:textId="77777777" w:rsidR="00DC0961" w:rsidRDefault="00ED5997" w:rsidP="002A2241">
      <w:pPr>
        <w:pStyle w:val="Heading3"/>
        <w:keepLines/>
        <w:tabs>
          <w:tab w:val="clear" w:pos="0"/>
          <w:tab w:val="num" w:pos="709"/>
        </w:tabs>
        <w:ind w:left="709" w:hanging="709"/>
      </w:pPr>
      <w:r>
        <w:t>Based on the determination of the Authority, any changes required to the TOs Project Listing</w:t>
      </w:r>
      <w:r w:rsidR="00614268">
        <w:t xml:space="preserve"> or</w:t>
      </w:r>
      <w:r>
        <w:t xml:space="preserve"> PLDs</w:t>
      </w:r>
      <w:r w:rsidR="00FA39FE">
        <w:t xml:space="preserve"> </w:t>
      </w:r>
      <w:r>
        <w:t>will be re-issued to all affected Parties as appropriate.</w:t>
      </w:r>
    </w:p>
    <w:p w14:paraId="21AEDEA0" w14:textId="77777777" w:rsidR="00921B66" w:rsidRDefault="00530DF8" w:rsidP="002A2241">
      <w:pPr>
        <w:pStyle w:val="Heading3"/>
        <w:keepLines/>
        <w:numPr>
          <w:ilvl w:val="2"/>
          <w:numId w:val="5"/>
        </w:numPr>
        <w:tabs>
          <w:tab w:val="clear" w:pos="0"/>
          <w:tab w:val="num" w:pos="709"/>
        </w:tabs>
        <w:ind w:left="709" w:hanging="709"/>
      </w:pPr>
      <w:r>
        <w:t xml:space="preserve">The </w:t>
      </w:r>
      <w:r w:rsidR="003C0B8D">
        <w:t>Initial</w:t>
      </w:r>
      <w:r w:rsidR="00DC0961">
        <w:t xml:space="preserve"> Outage Plan</w:t>
      </w:r>
      <w:r w:rsidR="00DC35B1">
        <w:t xml:space="preserve"> will become part of the </w:t>
      </w:r>
      <w:r w:rsidR="003C0B8D">
        <w:t xml:space="preserve">Provisional </w:t>
      </w:r>
      <w:r w:rsidR="00DC0961">
        <w:t>O</w:t>
      </w:r>
      <w:r w:rsidR="00DC35B1">
        <w:t xml:space="preserve">utage </w:t>
      </w:r>
      <w:r w:rsidR="00DC0961">
        <w:t>Plan</w:t>
      </w:r>
      <w:r w:rsidR="00DC35B1">
        <w:t xml:space="preserve"> as governed by STCP 11-1. </w:t>
      </w:r>
      <w:r w:rsidR="00921B66">
        <w:t xml:space="preserve">In week 6 each year the </w:t>
      </w:r>
      <w:r w:rsidR="003C0B8D">
        <w:t>Initial</w:t>
      </w:r>
      <w:r w:rsidR="00DC0961">
        <w:t xml:space="preserve"> </w:t>
      </w:r>
      <w:r w:rsidR="00921B66">
        <w:t xml:space="preserve">Outage Plan for Year 3 shall become the </w:t>
      </w:r>
      <w:r w:rsidR="003C0B8D">
        <w:t xml:space="preserve">Provisional </w:t>
      </w:r>
      <w:r w:rsidR="00921B66">
        <w:t>Outage Plan for Year 2</w:t>
      </w:r>
      <w:r w:rsidR="00921B66" w:rsidRPr="00451D12">
        <w:t xml:space="preserve"> and each </w:t>
      </w:r>
      <w:r w:rsidR="003C0B8D">
        <w:t>Initial</w:t>
      </w:r>
      <w:r w:rsidR="00DC0961">
        <w:t xml:space="preserve"> </w:t>
      </w:r>
      <w:r w:rsidR="00921B66" w:rsidRPr="00451D12">
        <w:t>Outage Plan beyond Year</w:t>
      </w:r>
      <w:r w:rsidR="00921B66">
        <w:t xml:space="preserve"> 3</w:t>
      </w:r>
      <w:r w:rsidR="00921B66" w:rsidRPr="00451D12">
        <w:t xml:space="preserve"> to Year 6 will similarly be rolled forward and a new Year 6 Plan will be started.</w:t>
      </w:r>
      <w:r w:rsidR="008B1545">
        <w:t xml:space="preserve"> The formal handover of plans </w:t>
      </w:r>
      <w:r w:rsidR="00DC0961">
        <w:t>for Years 3 to 6</w:t>
      </w:r>
      <w:r w:rsidR="00A66D0D">
        <w:t xml:space="preserve"> and beyond</w:t>
      </w:r>
      <w:r w:rsidR="00DC0961">
        <w:t xml:space="preserve"> </w:t>
      </w:r>
      <w:r w:rsidR="008B1545">
        <w:t xml:space="preserve">will be facilitated by the </w:t>
      </w:r>
      <w:r w:rsidR="002A2241">
        <w:t>Operational Assessment Sub Group</w:t>
      </w:r>
      <w:r w:rsidR="008B1545">
        <w:t>.</w:t>
      </w:r>
      <w:r w:rsidR="00FC3FE2">
        <w:t xml:space="preserve"> </w:t>
      </w:r>
    </w:p>
    <w:p w14:paraId="4C9F73F8" w14:textId="77777777" w:rsidR="008C2656" w:rsidRDefault="008C2656" w:rsidP="002A2241">
      <w:pPr>
        <w:pStyle w:val="Heading2"/>
      </w:pPr>
      <w:r>
        <w:t>Customer Impacts</w:t>
      </w:r>
    </w:p>
    <w:p w14:paraId="1C30D4C0" w14:textId="68B449BE" w:rsidR="00ED5997" w:rsidRDefault="00FA2763" w:rsidP="002A2241">
      <w:pPr>
        <w:pStyle w:val="Heading3"/>
        <w:keepLines/>
        <w:tabs>
          <w:tab w:val="clear" w:pos="0"/>
          <w:tab w:val="num" w:pos="709"/>
        </w:tabs>
        <w:ind w:left="709" w:hanging="709"/>
      </w:pPr>
      <w:r>
        <w:lastRenderedPageBreak/>
        <w:t xml:space="preserve">The Company </w:t>
      </w:r>
      <w:r w:rsidR="008825D8">
        <w:t>shall</w:t>
      </w:r>
      <w:r w:rsidR="00ED5997">
        <w:t xml:space="preserve"> provide information on longer-term Project Listings on </w:t>
      </w:r>
      <w:r w:rsidR="007335E1">
        <w:t>the National</w:t>
      </w:r>
      <w:r w:rsidR="009D16E7">
        <w:t xml:space="preserve"> Electricity Transmission System</w:t>
      </w:r>
      <w:r w:rsidR="00ED5997">
        <w:t xml:space="preserve"> that could affect Users, as part of the JSDLs’ regular meetings. The information will be provided in the same form that it appears in the final</w:t>
      </w:r>
      <w:r w:rsidR="00ED5997">
        <w:rPr>
          <w:b/>
        </w:rPr>
        <w:t xml:space="preserve"> </w:t>
      </w:r>
      <w:r w:rsidR="00ED5997">
        <w:t>PLD.</w:t>
      </w:r>
    </w:p>
    <w:p w14:paraId="185E938F" w14:textId="6774E9E7" w:rsidR="00ED5997" w:rsidRDefault="00FA2763" w:rsidP="002A2241">
      <w:pPr>
        <w:pStyle w:val="Heading3"/>
        <w:keepLines/>
        <w:tabs>
          <w:tab w:val="clear" w:pos="0"/>
          <w:tab w:val="left" w:pos="709"/>
        </w:tabs>
        <w:ind w:left="709" w:hanging="709"/>
      </w:pPr>
      <w:bookmarkStart w:id="51" w:name="_Ref103162102"/>
      <w:r>
        <w:t xml:space="preserve">The Company </w:t>
      </w:r>
      <w:r w:rsidR="008825D8">
        <w:t>shall</w:t>
      </w:r>
      <w:r w:rsidR="00ED5997">
        <w:t xml:space="preserve"> review the final PLD and identify developments on </w:t>
      </w:r>
      <w:r w:rsidR="007335E1">
        <w:t>the National</w:t>
      </w:r>
      <w:r w:rsidR="009D16E7">
        <w:t xml:space="preserve"> Electricity Transmission System</w:t>
      </w:r>
      <w:r w:rsidR="00ED5997">
        <w:t xml:space="preserve"> that could impact on Transmission Connection Assets. </w:t>
      </w:r>
      <w:bookmarkEnd w:id="51"/>
    </w:p>
    <w:p w14:paraId="7F4F8533" w14:textId="521B6574" w:rsidR="008C2656" w:rsidRDefault="00FA2763" w:rsidP="000320F6">
      <w:pPr>
        <w:pStyle w:val="Heading3"/>
        <w:keepLines/>
        <w:tabs>
          <w:tab w:val="clear" w:pos="0"/>
          <w:tab w:val="left" w:pos="709"/>
        </w:tabs>
        <w:ind w:left="709" w:hanging="709"/>
      </w:pPr>
      <w:r>
        <w:t xml:space="preserve">The Company </w:t>
      </w:r>
      <w:r w:rsidR="008C2656">
        <w:t>shall follow appropriate CUSC processes to gain agreement with the affected User(s) prior to the commencement of works</w:t>
      </w:r>
      <w:r w:rsidR="002E2E4D">
        <w:t xml:space="preserve"> and in accordance with 4.7.3. and 4.7.4. of this document</w:t>
      </w:r>
      <w:r w:rsidR="008C2656">
        <w:t>.</w:t>
      </w:r>
    </w:p>
    <w:p w14:paraId="28B5F4D5" w14:textId="77777777" w:rsidR="00ED5997" w:rsidRDefault="00ED5997" w:rsidP="002A2241">
      <w:pPr>
        <w:pStyle w:val="Heading2"/>
        <w:keepLines/>
      </w:pPr>
      <w:r>
        <w:t>Quarterly Investment Plan Update</w:t>
      </w:r>
    </w:p>
    <w:p w14:paraId="677E5A3B" w14:textId="015EA431" w:rsidR="00ED5997" w:rsidRDefault="00ED5997" w:rsidP="002A2241">
      <w:pPr>
        <w:pStyle w:val="Heading3"/>
        <w:tabs>
          <w:tab w:val="clear" w:pos="0"/>
          <w:tab w:val="num" w:pos="709"/>
        </w:tabs>
        <w:ind w:left="709" w:hanging="709"/>
      </w:pPr>
      <w:r>
        <w:t xml:space="preserve">Each TO shall make a formal update to its Investment Plan every quarter (including Project Listing, any changed PLDs and appropriate TO Models). Any material changes in between the quarterly updates (including schemes changing status from planned to firm and new schemes being added to the plan) shall be notified as soon as possible via an email to </w:t>
      </w:r>
      <w:r w:rsidR="00FA2763">
        <w:t xml:space="preserve">The Company </w:t>
      </w:r>
      <w:r>
        <w:t>and the appropriate TO if within Boundary of Influence. Any Party may request further details about proposed changes, e.g. updated models or PLDs if required.</w:t>
      </w:r>
      <w:r w:rsidR="00BE177A">
        <w:t xml:space="preserve"> Planning requests should be included in the long term investment plan.</w:t>
      </w:r>
    </w:p>
    <w:p w14:paraId="755874E1" w14:textId="77777777" w:rsidR="00ED5997" w:rsidRDefault="00ED5997" w:rsidP="002A2241">
      <w:pPr>
        <w:pStyle w:val="Heading2"/>
      </w:pPr>
      <w:r>
        <w:t>Changes to Planning Assumptions</w:t>
      </w:r>
    </w:p>
    <w:p w14:paraId="5D88C7B5" w14:textId="3FE20D72" w:rsidR="00ED5997" w:rsidRDefault="00ED5997" w:rsidP="002A2241">
      <w:pPr>
        <w:pStyle w:val="Heading3"/>
        <w:tabs>
          <w:tab w:val="clear" w:pos="0"/>
          <w:tab w:val="num" w:pos="709"/>
        </w:tabs>
        <w:ind w:left="709" w:hanging="709"/>
      </w:pPr>
      <w:r>
        <w:t xml:space="preserve">At any time, </w:t>
      </w:r>
      <w:r w:rsidR="00FA2763">
        <w:t xml:space="preserve">The Company </w:t>
      </w:r>
      <w:r w:rsidR="008825D8">
        <w:t>may</w:t>
      </w:r>
      <w:r>
        <w:t xml:space="preserve"> produce new Planning Assumptions either as a consequence of a TO requesting additional information from </w:t>
      </w:r>
      <w:r w:rsidR="00FA2763">
        <w:t xml:space="preserve">The Company </w:t>
      </w:r>
      <w:r w:rsidR="007A37BC">
        <w:t>(</w:t>
      </w:r>
      <w:r>
        <w:t xml:space="preserve">this may follow the TO receiving notification from </w:t>
      </w:r>
      <w:r w:rsidR="00FA2763">
        <w:t xml:space="preserve">The Company </w:t>
      </w:r>
      <w:r>
        <w:t xml:space="preserve">of a disconnection notice), or if </w:t>
      </w:r>
      <w:r w:rsidR="00FA2763">
        <w:t xml:space="preserve">The Company </w:t>
      </w:r>
      <w:r>
        <w:t xml:space="preserve">decides it is appropriate to produce new Planning Assumptions. In such cases, the Parties shall agree which parts of the process in section </w:t>
      </w:r>
      <w:r>
        <w:fldChar w:fldCharType="begin"/>
      </w:r>
      <w:r>
        <w:instrText xml:space="preserve"> REF _Ref103751622 \r \h </w:instrText>
      </w:r>
      <w:r w:rsidR="002A2241">
        <w:instrText xml:space="preserve"> \* MERGEFORMAT </w:instrText>
      </w:r>
      <w:r>
        <w:fldChar w:fldCharType="separate"/>
      </w:r>
      <w:r w:rsidR="00990398">
        <w:t>4.2</w:t>
      </w:r>
      <w:r>
        <w:fldChar w:fldCharType="end"/>
      </w:r>
      <w:r>
        <w:t xml:space="preserve"> shall be followed to produce revised Project Listings and their associated revised or new Project Listing Documents.</w:t>
      </w:r>
    </w:p>
    <w:p w14:paraId="63626137" w14:textId="77777777" w:rsidR="00ED5997" w:rsidRDefault="00ED5997" w:rsidP="002A2241">
      <w:pPr>
        <w:pStyle w:val="Heading3"/>
        <w:numPr>
          <w:ilvl w:val="0"/>
          <w:numId w:val="0"/>
        </w:numPr>
      </w:pPr>
    </w:p>
    <w:p w14:paraId="50385B7D" w14:textId="77777777" w:rsidR="00ED5997" w:rsidRPr="00A65122" w:rsidRDefault="00ED5997" w:rsidP="002A2241">
      <w:pPr>
        <w:pStyle w:val="Heading2"/>
        <w:keepLines/>
      </w:pPr>
      <w:r w:rsidRPr="00A65122">
        <w:t>Detailed Option Development</w:t>
      </w:r>
    </w:p>
    <w:p w14:paraId="1D1AA274" w14:textId="77777777" w:rsidR="00ED5997" w:rsidRDefault="00ED5997" w:rsidP="002A2241">
      <w:pPr>
        <w:pStyle w:val="Heading3"/>
        <w:rPr>
          <w:b/>
        </w:rPr>
      </w:pPr>
      <w:r>
        <w:rPr>
          <w:b/>
        </w:rPr>
        <w:t>Economic Analysis</w:t>
      </w:r>
    </w:p>
    <w:p w14:paraId="21D70007" w14:textId="64E7A44E" w:rsidR="00ED5997" w:rsidRDefault="00C4703F" w:rsidP="002A2241">
      <w:pPr>
        <w:pStyle w:val="Heading4"/>
        <w:tabs>
          <w:tab w:val="clear" w:pos="0"/>
          <w:tab w:val="left" w:pos="709"/>
        </w:tabs>
        <w:ind w:left="709" w:hanging="709"/>
      </w:pPr>
      <w:r>
        <w:t>Further to the</w:t>
      </w:r>
      <w:r w:rsidR="00F74419">
        <w:t xml:space="preserve"> Network Option Assessment carried out as a part of the annual ETYS-NOA process</w:t>
      </w:r>
      <w:r>
        <w:t>, a</w:t>
      </w:r>
      <w:r w:rsidR="002A59DD">
        <w:t xml:space="preserve"> party </w:t>
      </w:r>
      <w:r w:rsidR="00F74419">
        <w:t>may</w:t>
      </w:r>
      <w:r w:rsidR="002A59DD">
        <w:t xml:space="preserve"> submit a planning request to </w:t>
      </w:r>
      <w:r w:rsidR="00FA2763">
        <w:t xml:space="preserve">The Company </w:t>
      </w:r>
      <w:r w:rsidR="002A59DD">
        <w:t>to facilitate</w:t>
      </w:r>
      <w:r w:rsidR="006E4989">
        <w:t xml:space="preserve"> a more detailed</w:t>
      </w:r>
      <w:r w:rsidR="00ED5997">
        <w:t xml:space="preserve"> </w:t>
      </w:r>
      <w:r w:rsidR="002A2241">
        <w:t>O</w:t>
      </w:r>
      <w:r w:rsidR="002A59DD">
        <w:t xml:space="preserve">perational </w:t>
      </w:r>
      <w:r w:rsidR="002A2241">
        <w:t>A</w:t>
      </w:r>
      <w:r w:rsidR="002A59DD">
        <w:t>ssessment for a proposed reinforcement.</w:t>
      </w:r>
      <w:r w:rsidR="00AD53BA">
        <w:t xml:space="preserve"> Further to this, where contained in the annual Network Options Assessment process, </w:t>
      </w:r>
      <w:r w:rsidR="00FA2763">
        <w:t>The Company</w:t>
      </w:r>
      <w:r w:rsidR="00AD53BA">
        <w:t>, acting as SO shall perform economic analysis as a part of:</w:t>
      </w:r>
    </w:p>
    <w:p w14:paraId="5028D5BF" w14:textId="77777777" w:rsidR="001B356F" w:rsidRDefault="001B356F" w:rsidP="00E61F4E">
      <w:pPr>
        <w:numPr>
          <w:ilvl w:val="0"/>
          <w:numId w:val="23"/>
        </w:numPr>
        <w:ind w:left="1077" w:hanging="357"/>
        <w:outlineLvl w:val="3"/>
      </w:pPr>
      <w:r>
        <w:t>the development of St</w:t>
      </w:r>
      <w:r w:rsidR="00F74419">
        <w:t>rategic Wider Works submissions</w:t>
      </w:r>
      <w:r>
        <w:t xml:space="preserve"> </w:t>
      </w:r>
      <w:r w:rsidR="00FC7C4D">
        <w:t xml:space="preserve">to </w:t>
      </w:r>
      <w:r w:rsidR="00FC7C4D" w:rsidRPr="00017401">
        <w:t>deliver additional boundary capacity</w:t>
      </w:r>
    </w:p>
    <w:p w14:paraId="499CEBFC" w14:textId="77777777" w:rsidR="001B356F" w:rsidRDefault="001B356F" w:rsidP="00E61F4E">
      <w:pPr>
        <w:numPr>
          <w:ilvl w:val="0"/>
          <w:numId w:val="23"/>
        </w:numPr>
        <w:ind w:left="1077" w:hanging="357"/>
        <w:outlineLvl w:val="3"/>
      </w:pPr>
      <w:r>
        <w:t xml:space="preserve">the </w:t>
      </w:r>
      <w:r w:rsidR="00F74419">
        <w:t>development of small TO schemes</w:t>
      </w:r>
      <w:r>
        <w:t xml:space="preserve"> </w:t>
      </w:r>
      <w:r w:rsidR="00AD53BA">
        <w:t xml:space="preserve">to </w:t>
      </w:r>
      <w:r w:rsidR="00017401" w:rsidRPr="00017401">
        <w:t xml:space="preserve">deliver additional boundary capacity or alternative system benefits as identified in the </w:t>
      </w:r>
      <w:r w:rsidR="00AD53BA">
        <w:t xml:space="preserve">ETYS. </w:t>
      </w:r>
      <w:r w:rsidR="00FC7C4D">
        <w:t>For example:</w:t>
      </w:r>
      <w:r w:rsidR="00017401">
        <w:t xml:space="preserve"> additional voltage compensation to alleviate a local potential voltage non-compliance issue during a low demand condition.</w:t>
      </w:r>
    </w:p>
    <w:p w14:paraId="2415F618" w14:textId="77777777" w:rsidR="001B356F" w:rsidRDefault="001B356F" w:rsidP="00E61F4E">
      <w:pPr>
        <w:numPr>
          <w:ilvl w:val="0"/>
          <w:numId w:val="23"/>
        </w:numPr>
        <w:ind w:left="1077" w:hanging="357"/>
        <w:outlineLvl w:val="3"/>
      </w:pPr>
      <w:r>
        <w:t xml:space="preserve">the </w:t>
      </w:r>
      <w:r w:rsidR="00F74419">
        <w:t>development of small TO schemes</w:t>
      </w:r>
      <w:r>
        <w:t xml:space="preserve"> </w:t>
      </w:r>
    </w:p>
    <w:p w14:paraId="798EBE7F" w14:textId="77777777" w:rsidR="00C4703F" w:rsidRDefault="001B356F" w:rsidP="00E61F4E">
      <w:pPr>
        <w:numPr>
          <w:ilvl w:val="0"/>
          <w:numId w:val="23"/>
        </w:numPr>
        <w:ind w:left="1077" w:hanging="357"/>
        <w:outlineLvl w:val="3"/>
      </w:pPr>
      <w:r>
        <w:t>the Offshore Gateway Submissions process</w:t>
      </w:r>
    </w:p>
    <w:p w14:paraId="742F0EC9" w14:textId="77777777" w:rsidR="00B75694" w:rsidRDefault="00B75694" w:rsidP="00E61F4E">
      <w:pPr>
        <w:pStyle w:val="Heading4"/>
        <w:numPr>
          <w:ilvl w:val="0"/>
          <w:numId w:val="0"/>
        </w:numPr>
        <w:ind w:left="709"/>
      </w:pPr>
    </w:p>
    <w:p w14:paraId="4C573093" w14:textId="2597225F" w:rsidR="00B75694" w:rsidRDefault="00B75694" w:rsidP="00B75694">
      <w:pPr>
        <w:pStyle w:val="Heading4"/>
        <w:tabs>
          <w:tab w:val="clear" w:pos="0"/>
          <w:tab w:val="num" w:pos="709"/>
        </w:tabs>
        <w:ind w:left="709" w:hanging="709"/>
      </w:pPr>
      <w:r>
        <w:t xml:space="preserve">In order that the Network Options Assessment may be undertaken, a TO may disclose to </w:t>
      </w:r>
      <w:r w:rsidR="00FA2763">
        <w:t>The Company</w:t>
      </w:r>
      <w:r>
        <w:t>:</w:t>
      </w:r>
    </w:p>
    <w:p w14:paraId="47EF6579" w14:textId="77777777" w:rsidR="00B75694" w:rsidRDefault="00B75694" w:rsidP="00B75694">
      <w:pPr>
        <w:numPr>
          <w:ilvl w:val="0"/>
          <w:numId w:val="26"/>
        </w:numPr>
        <w:tabs>
          <w:tab w:val="left" w:pos="1077"/>
          <w:tab w:val="left" w:pos="2127"/>
        </w:tabs>
        <w:ind w:left="1077" w:hanging="357"/>
        <w:outlineLvl w:val="3"/>
      </w:pPr>
      <w:r>
        <w:t>a cost breakdown of the Transmission Connection Assets, the GAV and the risk margin.</w:t>
      </w:r>
    </w:p>
    <w:p w14:paraId="4614A647" w14:textId="1604934B" w:rsidR="00B75694" w:rsidRPr="00787373" w:rsidRDefault="00B75694" w:rsidP="00B75694">
      <w:pPr>
        <w:numPr>
          <w:ilvl w:val="0"/>
          <w:numId w:val="26"/>
        </w:numPr>
        <w:tabs>
          <w:tab w:val="left" w:pos="1077"/>
          <w:tab w:val="left" w:pos="2127"/>
        </w:tabs>
        <w:ind w:left="1077" w:hanging="357"/>
        <w:outlineLvl w:val="3"/>
      </w:pPr>
      <w:r>
        <w:t xml:space="preserve">where no cost data is provided by the TO </w:t>
      </w:r>
      <w:proofErr w:type="spellStart"/>
      <w:r>
        <w:t>to</w:t>
      </w:r>
      <w:proofErr w:type="spellEnd"/>
      <w:r>
        <w:t xml:space="preserve"> the agreed delivery timetable for NOA, </w:t>
      </w:r>
      <w:r w:rsidR="00FA2763">
        <w:t xml:space="preserve">The Company </w:t>
      </w:r>
      <w:r w:rsidR="00867873">
        <w:t>acting as SO</w:t>
      </w:r>
      <w:r>
        <w:t xml:space="preserve"> shall use substituted data. </w:t>
      </w:r>
      <w:r w:rsidR="00FA2763">
        <w:t xml:space="preserve">The Company </w:t>
      </w:r>
      <w:r>
        <w:t xml:space="preserve">shall indicate within the published report that TO data was not received, that substituted data </w:t>
      </w:r>
      <w:r>
        <w:lastRenderedPageBreak/>
        <w:t xml:space="preserve">were used and how these data were derived. In such circumstances </w:t>
      </w:r>
      <w:r w:rsidR="009A5FC7">
        <w:t xml:space="preserve">The Company </w:t>
      </w:r>
      <w:r>
        <w:t>acting as SO shall inform the TO of the data that have been substituted and how these data were derived.</w:t>
      </w:r>
    </w:p>
    <w:p w14:paraId="213BCB09" w14:textId="77777777" w:rsidR="00DF70D1" w:rsidRPr="00C4703F" w:rsidRDefault="00DF70D1" w:rsidP="00E61F4E">
      <w:pPr>
        <w:ind w:left="709"/>
      </w:pPr>
    </w:p>
    <w:p w14:paraId="0DE8D890" w14:textId="5881FB67" w:rsidR="00ED5997" w:rsidRDefault="009A5FC7" w:rsidP="002A2241">
      <w:pPr>
        <w:pStyle w:val="Heading4"/>
        <w:tabs>
          <w:tab w:val="clear" w:pos="0"/>
          <w:tab w:val="left" w:pos="709"/>
        </w:tabs>
        <w:ind w:left="709" w:hanging="709"/>
      </w:pPr>
      <w:r>
        <w:t xml:space="preserve">The Company </w:t>
      </w:r>
      <w:r w:rsidR="00382539">
        <w:rPr>
          <w:snapToGrid w:val="0"/>
        </w:rPr>
        <w:t>shall</w:t>
      </w:r>
      <w:r w:rsidR="00ED5997">
        <w:rPr>
          <w:snapToGrid w:val="0"/>
        </w:rPr>
        <w:t xml:space="preserve"> provide economic data at the request of the TO. For the avoidance of doubt, </w:t>
      </w:r>
      <w:r w:rsidR="00ED5997">
        <w:t>the data will not be detailed about the economics of any particular User.</w:t>
      </w:r>
    </w:p>
    <w:p w14:paraId="38C8B9F2" w14:textId="6236DAA3" w:rsidR="00ED5997" w:rsidRDefault="009A5FC7" w:rsidP="002A2241">
      <w:pPr>
        <w:pStyle w:val="Heading4"/>
        <w:tabs>
          <w:tab w:val="clear" w:pos="0"/>
          <w:tab w:val="left" w:pos="709"/>
        </w:tabs>
        <w:ind w:left="709" w:hanging="709"/>
        <w:rPr>
          <w:snapToGrid w:val="0"/>
        </w:rPr>
      </w:pPr>
      <w:r>
        <w:t xml:space="preserve">The Company </w:t>
      </w:r>
      <w:r w:rsidR="00ED5997">
        <w:t>shall</w:t>
      </w:r>
      <w:r w:rsidR="00ED5997">
        <w:rPr>
          <w:snapToGrid w:val="0"/>
        </w:rPr>
        <w:t xml:space="preserve"> provide comments on the project to the relevant TO. This will include for example:</w:t>
      </w:r>
    </w:p>
    <w:p w14:paraId="07924425" w14:textId="77777777" w:rsidR="00ED5997" w:rsidRDefault="00ED5997" w:rsidP="00E61F4E">
      <w:pPr>
        <w:pStyle w:val="Heading4"/>
        <w:numPr>
          <w:ilvl w:val="0"/>
          <w:numId w:val="3"/>
        </w:numPr>
        <w:tabs>
          <w:tab w:val="clear" w:pos="360"/>
          <w:tab w:val="num" w:pos="1080"/>
        </w:tabs>
        <w:ind w:left="1077" w:hanging="357"/>
        <w:rPr>
          <w:snapToGrid w:val="0"/>
          <w:color w:val="000000"/>
        </w:rPr>
      </w:pPr>
      <w:r>
        <w:rPr>
          <w:snapToGrid w:val="0"/>
          <w:color w:val="000000"/>
        </w:rPr>
        <w:t>minor changes to timing to enable best fit with other projects;</w:t>
      </w:r>
    </w:p>
    <w:p w14:paraId="114D0102" w14:textId="77777777" w:rsidR="00ED5997" w:rsidRDefault="00ED5997" w:rsidP="00E61F4E">
      <w:pPr>
        <w:pStyle w:val="Heading4"/>
        <w:numPr>
          <w:ilvl w:val="0"/>
          <w:numId w:val="3"/>
        </w:numPr>
        <w:tabs>
          <w:tab w:val="clear" w:pos="360"/>
          <w:tab w:val="num" w:pos="1080"/>
        </w:tabs>
        <w:ind w:left="1077" w:hanging="357"/>
        <w:rPr>
          <w:snapToGrid w:val="0"/>
          <w:color w:val="000000"/>
        </w:rPr>
      </w:pPr>
      <w:r>
        <w:rPr>
          <w:snapToGrid w:val="0"/>
          <w:color w:val="000000"/>
        </w:rPr>
        <w:t>changes to design to minimise constraints;</w:t>
      </w:r>
      <w:r w:rsidR="00CE19FC">
        <w:rPr>
          <w:snapToGrid w:val="0"/>
          <w:color w:val="000000"/>
        </w:rPr>
        <w:t xml:space="preserve"> and</w:t>
      </w:r>
    </w:p>
    <w:p w14:paraId="522C5ABB" w14:textId="77777777" w:rsidR="00ED5997" w:rsidRDefault="00ED5997" w:rsidP="00E61F4E">
      <w:pPr>
        <w:pStyle w:val="Heading4"/>
        <w:numPr>
          <w:ilvl w:val="0"/>
          <w:numId w:val="4"/>
        </w:numPr>
        <w:tabs>
          <w:tab w:val="num" w:pos="1080"/>
        </w:tabs>
        <w:ind w:left="1077" w:hanging="357"/>
        <w:rPr>
          <w:snapToGrid w:val="0"/>
        </w:rPr>
      </w:pPr>
      <w:r>
        <w:rPr>
          <w:snapToGrid w:val="0"/>
        </w:rPr>
        <w:t>estimate of impact, if any, on User assets.</w:t>
      </w:r>
    </w:p>
    <w:p w14:paraId="0AA189D5" w14:textId="77777777" w:rsidR="00ED5997" w:rsidRDefault="00ED5997" w:rsidP="002A2241">
      <w:pPr>
        <w:keepNext/>
        <w:keepLines/>
        <w:spacing w:after="0"/>
        <w:ind w:left="1361"/>
        <w:rPr>
          <w:snapToGrid w:val="0"/>
          <w:color w:val="000000"/>
        </w:rPr>
      </w:pPr>
    </w:p>
    <w:p w14:paraId="7231784F" w14:textId="03910D3A" w:rsidR="007B712A" w:rsidRPr="007B712A" w:rsidRDefault="00ED5997" w:rsidP="000320F6">
      <w:pPr>
        <w:pStyle w:val="Heading4"/>
        <w:tabs>
          <w:tab w:val="clear" w:pos="0"/>
          <w:tab w:val="num" w:pos="709"/>
        </w:tabs>
        <w:ind w:left="709" w:hanging="709"/>
      </w:pPr>
      <w:r>
        <w:t>Following receipt of any comments from</w:t>
      </w:r>
      <w:r w:rsidR="009A5FC7">
        <w:t xml:space="preserve"> The Company</w:t>
      </w:r>
      <w:r w:rsidR="008E1DE5">
        <w:t>,</w:t>
      </w:r>
      <w:r>
        <w:t xml:space="preserve"> the TO shall assess</w:t>
      </w:r>
      <w:r w:rsidR="009A5FC7">
        <w:t xml:space="preserve"> The Company</w:t>
      </w:r>
      <w:r>
        <w:t xml:space="preserve">’s comments, and revise the project </w:t>
      </w:r>
      <w:r w:rsidR="00BA2C58">
        <w:t xml:space="preserve">and appropriate investment plan </w:t>
      </w:r>
      <w:r>
        <w:t xml:space="preserve">accordingly. At the TO’s discretion the status of the project within Project Listings will then be flagged as “firm”. At this stage the scheme can still be changed. Any resulting changes in </w:t>
      </w:r>
      <w:r w:rsidR="003C0B8D">
        <w:t>Initial</w:t>
      </w:r>
      <w:r w:rsidR="002A59DD">
        <w:t xml:space="preserve"> </w:t>
      </w:r>
      <w:r>
        <w:t xml:space="preserve">Outages </w:t>
      </w:r>
      <w:r w:rsidR="008E1DE5">
        <w:t xml:space="preserve">shall discussed </w:t>
      </w:r>
      <w:r w:rsidR="002A59DD">
        <w:t>by</w:t>
      </w:r>
      <w:r w:rsidR="008E1DE5">
        <w:t xml:space="preserve"> the </w:t>
      </w:r>
      <w:r w:rsidR="002A2241">
        <w:t xml:space="preserve">Operational Assessment Sub Group </w:t>
      </w:r>
      <w:r w:rsidR="003C54F7">
        <w:t xml:space="preserve"> in accordance </w:t>
      </w:r>
      <w:r>
        <w:t>with</w:t>
      </w:r>
      <w:r w:rsidR="003C54F7">
        <w:t xml:space="preserve"> </w:t>
      </w:r>
      <w:r>
        <w:t>STCP 11-1 Outage Planning.</w:t>
      </w:r>
      <w:r w:rsidR="00B75694" w:rsidRPr="007B712A">
        <w:t xml:space="preserve"> </w:t>
      </w:r>
    </w:p>
    <w:p w14:paraId="6EE156EC" w14:textId="77777777" w:rsidR="00ED5997" w:rsidRDefault="00ED5997" w:rsidP="00A82B07">
      <w:pPr>
        <w:pStyle w:val="Heading4"/>
        <w:numPr>
          <w:ilvl w:val="0"/>
          <w:numId w:val="0"/>
        </w:numPr>
        <w:ind w:left="709"/>
      </w:pPr>
      <w:r>
        <w:t xml:space="preserve"> </w:t>
      </w:r>
    </w:p>
    <w:p w14:paraId="55D08F0C" w14:textId="77777777" w:rsidR="00ED5997" w:rsidRDefault="00ED5997" w:rsidP="002A2241">
      <w:pPr>
        <w:pStyle w:val="Heading3"/>
        <w:tabs>
          <w:tab w:val="num" w:pos="720"/>
        </w:tabs>
        <w:ind w:left="720" w:hanging="720"/>
        <w:rPr>
          <w:b/>
        </w:rPr>
      </w:pPr>
      <w:bookmarkStart w:id="52" w:name="_Ref103162821"/>
      <w:r>
        <w:t xml:space="preserve"> </w:t>
      </w:r>
      <w:bookmarkEnd w:id="52"/>
      <w:r>
        <w:t xml:space="preserve"> </w:t>
      </w:r>
      <w:r>
        <w:rPr>
          <w:b/>
        </w:rPr>
        <w:t>Changes to Transmission Connection Assets</w:t>
      </w:r>
    </w:p>
    <w:p w14:paraId="3D0CAE2E" w14:textId="15BAB7D7" w:rsidR="00ED5997" w:rsidRDefault="008825D8" w:rsidP="000320F6">
      <w:pPr>
        <w:pStyle w:val="Heading4"/>
        <w:tabs>
          <w:tab w:val="clear" w:pos="0"/>
          <w:tab w:val="left" w:pos="709"/>
        </w:tabs>
        <w:ind w:left="709" w:hanging="709"/>
      </w:pPr>
      <w:r>
        <w:t xml:space="preserve">Where </w:t>
      </w:r>
      <w:r w:rsidR="00ED5997">
        <w:t>changes to Transmission Connection Assets</w:t>
      </w:r>
      <w:r>
        <w:t xml:space="preserve"> </w:t>
      </w:r>
      <w:r w:rsidR="008C2656">
        <w:t xml:space="preserve">identified </w:t>
      </w:r>
      <w:r w:rsidR="00A85D4E">
        <w:t xml:space="preserve">in the PLD </w:t>
      </w:r>
      <w:r w:rsidR="008C2656">
        <w:t>by the TO are due to asset life expiry</w:t>
      </w:r>
      <w:r w:rsidR="00ED5997">
        <w:t xml:space="preserve">, </w:t>
      </w:r>
      <w:r w:rsidR="009A5FC7">
        <w:t xml:space="preserve">The Company </w:t>
      </w:r>
      <w:r w:rsidR="008C2656">
        <w:t xml:space="preserve">shall issue a Replacement Notice to the User in accordance with the CUSC. </w:t>
      </w:r>
      <w:r w:rsidR="009A5FC7">
        <w:t xml:space="preserve">The Company </w:t>
      </w:r>
      <w:r w:rsidR="00ED5997">
        <w:t>shall request a TO Construction Offer</w:t>
      </w:r>
      <w:r w:rsidR="007A37BC">
        <w:t xml:space="preserve"> </w:t>
      </w:r>
      <w:r w:rsidR="008C2656">
        <w:t>from the TO</w:t>
      </w:r>
      <w:r w:rsidR="008C0D07">
        <w:t>, in</w:t>
      </w:r>
      <w:r w:rsidR="008C2656">
        <w:t xml:space="preserve"> accordance with </w:t>
      </w:r>
      <w:r w:rsidR="00ED5997">
        <w:t>STCP 18-1</w:t>
      </w:r>
    </w:p>
    <w:p w14:paraId="2A82E6FD" w14:textId="292559D5" w:rsidR="00ED5997" w:rsidRDefault="008C2656" w:rsidP="000320F6">
      <w:pPr>
        <w:pStyle w:val="Heading4"/>
        <w:tabs>
          <w:tab w:val="clear" w:pos="0"/>
          <w:tab w:val="left" w:pos="709"/>
        </w:tabs>
        <w:ind w:left="709" w:hanging="709"/>
      </w:pPr>
      <w:r>
        <w:t>Where changes to</w:t>
      </w:r>
      <w:r w:rsidR="0071243E">
        <w:t xml:space="preserve"> </w:t>
      </w:r>
      <w:r w:rsidR="00ED5997">
        <w:t xml:space="preserve">Transmission Connection Assets </w:t>
      </w:r>
      <w:r>
        <w:t xml:space="preserve">identified </w:t>
      </w:r>
      <w:r w:rsidR="00A85D4E">
        <w:t xml:space="preserve">in the PLD </w:t>
      </w:r>
      <w:r>
        <w:t xml:space="preserve">by the TO are triggered by the increased capability of the </w:t>
      </w:r>
      <w:r w:rsidR="0071243E">
        <w:t>NETS</w:t>
      </w:r>
      <w:r>
        <w:t xml:space="preserve"> Transmission System (i.e. change in supply voltage, increase in fault levels, etc)</w:t>
      </w:r>
      <w:r w:rsidR="00ED5997">
        <w:t xml:space="preserve"> </w:t>
      </w:r>
      <w:r w:rsidR="009A5FC7">
        <w:t xml:space="preserve">The Company </w:t>
      </w:r>
      <w:r w:rsidR="00ED5997">
        <w:t xml:space="preserve">shall </w:t>
      </w:r>
      <w:r>
        <w:t>issue a Modification Notification</w:t>
      </w:r>
      <w:r w:rsidR="00ED5997">
        <w:t xml:space="preserve"> to the User, in accordance with the CUSC. </w:t>
      </w:r>
      <w:r>
        <w:t xml:space="preserve">Following receipt of a Modification Application from the User, </w:t>
      </w:r>
      <w:r w:rsidR="009A5FC7">
        <w:t xml:space="preserve">The Company </w:t>
      </w:r>
      <w:r>
        <w:t>shall request a Construction Offer from the TO in accordance with STCP 18-1</w:t>
      </w:r>
      <w:r w:rsidR="0071243E">
        <w:t>.</w:t>
      </w:r>
      <w:r w:rsidR="00ED5997">
        <w:t xml:space="preserve">This offer shall be issued no sooner than 6 months after the </w:t>
      </w:r>
      <w:r w:rsidR="007A37BC">
        <w:t>A</w:t>
      </w:r>
      <w:r w:rsidR="00ED5997">
        <w:t>sset Replacement Notice in section</w:t>
      </w:r>
      <w:r w:rsidR="007A37BC">
        <w:t xml:space="preserve"> 4.</w:t>
      </w:r>
      <w:r w:rsidR="00C17594">
        <w:t>8</w:t>
      </w:r>
      <w:r w:rsidR="007A37BC">
        <w:t>.</w:t>
      </w:r>
      <w:r w:rsidR="00C17594">
        <w:t>2</w:t>
      </w:r>
      <w:r w:rsidR="007A37BC">
        <w:t>.1</w:t>
      </w:r>
      <w:r w:rsidR="00ED5997">
        <w:t>.</w:t>
      </w:r>
    </w:p>
    <w:p w14:paraId="7AE44E4D" w14:textId="63041D0A" w:rsidR="001257EB" w:rsidRPr="00E61F4E" w:rsidRDefault="001257EB" w:rsidP="000320F6">
      <w:pPr>
        <w:pStyle w:val="Heading4"/>
        <w:tabs>
          <w:tab w:val="clear" w:pos="0"/>
        </w:tabs>
        <w:ind w:left="709" w:hanging="709"/>
        <w:rPr>
          <w:rFonts w:cs="Arial"/>
          <w:lang w:eastAsia="en-GB"/>
        </w:rPr>
      </w:pPr>
      <w:r w:rsidRPr="00E61F4E">
        <w:rPr>
          <w:rFonts w:cs="Arial"/>
          <w:lang w:eastAsia="en-GB"/>
        </w:rPr>
        <w:t>For the avoidance of doubt, and subject to sub-paragraph 4.</w:t>
      </w:r>
      <w:r w:rsidR="00E1619A">
        <w:rPr>
          <w:rFonts w:cs="Arial"/>
          <w:lang w:eastAsia="en-GB"/>
        </w:rPr>
        <w:t>8.3.2</w:t>
      </w:r>
      <w:r w:rsidRPr="00E61F4E">
        <w:rPr>
          <w:rFonts w:cs="Arial"/>
          <w:lang w:eastAsia="en-GB"/>
        </w:rPr>
        <w:t xml:space="preserve">, a </w:t>
      </w:r>
      <w:r w:rsidR="00B8647C" w:rsidRPr="00E61F4E">
        <w:rPr>
          <w:rFonts w:cs="Arial"/>
          <w:lang w:eastAsia="en-GB"/>
        </w:rPr>
        <w:t>TO</w:t>
      </w:r>
      <w:r w:rsidRPr="00E61F4E">
        <w:rPr>
          <w:rFonts w:cs="Arial"/>
          <w:lang w:eastAsia="en-GB"/>
        </w:rPr>
        <w:t xml:space="preserve"> shall not undertake any Modification unless and until </w:t>
      </w:r>
      <w:r w:rsidR="009A5FC7">
        <w:t xml:space="preserve">The Company </w:t>
      </w:r>
      <w:r w:rsidRPr="00E61F4E">
        <w:rPr>
          <w:rFonts w:cs="Arial"/>
          <w:lang w:eastAsia="en-GB"/>
        </w:rPr>
        <w:t xml:space="preserve">has notified such </w:t>
      </w:r>
      <w:r w:rsidR="00B8647C" w:rsidRPr="00E61F4E">
        <w:rPr>
          <w:rFonts w:cs="Arial"/>
          <w:lang w:eastAsia="en-GB"/>
        </w:rPr>
        <w:t>TO</w:t>
      </w:r>
      <w:r w:rsidRPr="00E61F4E">
        <w:rPr>
          <w:rFonts w:cs="Arial"/>
          <w:lang w:eastAsia="en-GB"/>
        </w:rPr>
        <w:t xml:space="preserve"> that </w:t>
      </w:r>
      <w:r w:rsidR="009A5FC7">
        <w:t xml:space="preserve">The Company </w:t>
      </w:r>
      <w:r w:rsidRPr="00E61F4E">
        <w:rPr>
          <w:rFonts w:cs="Arial"/>
          <w:lang w:eastAsia="en-GB"/>
        </w:rPr>
        <w:t xml:space="preserve">has either agreed such Modification with the affected User or that any dispute between </w:t>
      </w:r>
      <w:r w:rsidR="009A5FC7">
        <w:t xml:space="preserve">The Company </w:t>
      </w:r>
      <w:r w:rsidRPr="00E61F4E">
        <w:rPr>
          <w:rFonts w:cs="Arial"/>
          <w:lang w:eastAsia="en-GB"/>
        </w:rPr>
        <w:t>and the User in relation to such Modification has been determined by the Authority pursuant to the CUSC.</w:t>
      </w:r>
    </w:p>
    <w:p w14:paraId="239CCA5F" w14:textId="3B915121" w:rsidR="001257EB" w:rsidRPr="001B5744" w:rsidRDefault="001257EB" w:rsidP="002A2241">
      <w:pPr>
        <w:pStyle w:val="Heading4"/>
        <w:tabs>
          <w:tab w:val="clear" w:pos="0"/>
        </w:tabs>
        <w:ind w:left="709" w:hanging="709"/>
        <w:rPr>
          <w:rFonts w:cs="Arial"/>
          <w:lang w:eastAsia="en-GB"/>
        </w:rPr>
      </w:pPr>
      <w:r w:rsidRPr="001B5744">
        <w:rPr>
          <w:lang w:eastAsia="en-GB"/>
        </w:rPr>
        <w:t xml:space="preserve">Each </w:t>
      </w:r>
      <w:r w:rsidR="00B8647C" w:rsidRPr="001B5744">
        <w:rPr>
          <w:lang w:eastAsia="en-GB"/>
        </w:rPr>
        <w:t>TO</w:t>
      </w:r>
      <w:r w:rsidRPr="00051894">
        <w:rPr>
          <w:lang w:eastAsia="en-GB"/>
        </w:rPr>
        <w:t xml:space="preserve"> shall take all reasonable steps to avoid exercising its rights pursuant to this sub-paragraph </w:t>
      </w:r>
      <w:r w:rsidR="00BA5B15" w:rsidRPr="00051894">
        <w:rPr>
          <w:lang w:eastAsia="en-GB"/>
        </w:rPr>
        <w:t>4.</w:t>
      </w:r>
      <w:r w:rsidR="006B1FE1">
        <w:rPr>
          <w:lang w:eastAsia="en-GB"/>
        </w:rPr>
        <w:t>8</w:t>
      </w:r>
      <w:r w:rsidR="00BA5B15" w:rsidRPr="00051894">
        <w:rPr>
          <w:lang w:eastAsia="en-GB"/>
        </w:rPr>
        <w:t>.</w:t>
      </w:r>
      <w:r w:rsidR="006B1FE1">
        <w:rPr>
          <w:lang w:eastAsia="en-GB"/>
        </w:rPr>
        <w:t>2</w:t>
      </w:r>
      <w:r w:rsidR="00BA5B15" w:rsidRPr="00051894">
        <w:rPr>
          <w:lang w:eastAsia="en-GB"/>
        </w:rPr>
        <w:t>.4</w:t>
      </w:r>
      <w:r w:rsidRPr="00051894">
        <w:rPr>
          <w:lang w:eastAsia="en-GB"/>
        </w:rPr>
        <w:t xml:space="preserve"> but, in the event that it has </w:t>
      </w:r>
      <w:r w:rsidRPr="00E61F4E">
        <w:rPr>
          <w:rFonts w:cs="Arial"/>
          <w:lang w:eastAsia="en-GB"/>
        </w:rPr>
        <w:t xml:space="preserve">reasonable grounds to believe, given its Transmission Licence and statutory duties, that a Transmission Connection Asset should be replaced prior to notice being received pursuant to sub-paragraph </w:t>
      </w:r>
      <w:r w:rsidR="00BA5B15" w:rsidRPr="00E61F4E">
        <w:rPr>
          <w:rFonts w:cs="Arial"/>
          <w:lang w:eastAsia="en-GB"/>
        </w:rPr>
        <w:t>4.</w:t>
      </w:r>
      <w:r w:rsidR="0095471C">
        <w:rPr>
          <w:rFonts w:cs="Arial"/>
          <w:lang w:eastAsia="en-GB"/>
        </w:rPr>
        <w:t>8</w:t>
      </w:r>
      <w:r w:rsidR="00BA5B15" w:rsidRPr="00E61F4E">
        <w:rPr>
          <w:rFonts w:cs="Arial"/>
          <w:lang w:eastAsia="en-GB"/>
        </w:rPr>
        <w:t>.3.</w:t>
      </w:r>
      <w:r w:rsidR="0095471C">
        <w:rPr>
          <w:rFonts w:cs="Arial"/>
          <w:lang w:eastAsia="en-GB"/>
        </w:rPr>
        <w:t>3</w:t>
      </w:r>
      <w:r w:rsidRPr="00E61F4E">
        <w:rPr>
          <w:rFonts w:cs="Arial"/>
          <w:lang w:eastAsia="en-GB"/>
        </w:rPr>
        <w:t xml:space="preserve">, the </w:t>
      </w:r>
      <w:r w:rsidR="00B8647C" w:rsidRPr="00E61F4E">
        <w:rPr>
          <w:rFonts w:cs="Arial"/>
          <w:lang w:eastAsia="en-GB"/>
        </w:rPr>
        <w:t>TO</w:t>
      </w:r>
      <w:r w:rsidRPr="00E61F4E">
        <w:rPr>
          <w:rFonts w:cs="Arial"/>
          <w:lang w:eastAsia="en-GB"/>
        </w:rPr>
        <w:t xml:space="preserve"> shall </w:t>
      </w:r>
      <w:r w:rsidR="00DF7CC7" w:rsidRPr="00E61F4E">
        <w:rPr>
          <w:rFonts w:cs="Arial"/>
          <w:lang w:eastAsia="en-GB"/>
        </w:rPr>
        <w:t xml:space="preserve">consult with </w:t>
      </w:r>
      <w:r w:rsidR="009A5FC7">
        <w:t xml:space="preserve">The Company </w:t>
      </w:r>
      <w:r w:rsidRPr="00E61F4E">
        <w:rPr>
          <w:rFonts w:cs="Arial"/>
          <w:lang w:eastAsia="en-GB"/>
        </w:rPr>
        <w:t>as far as reasonably practicable but shall be entitled to replace such Transmission Connection Asset.</w:t>
      </w:r>
    </w:p>
    <w:p w14:paraId="510C75A7" w14:textId="77777777" w:rsidR="00ED5997" w:rsidRDefault="00ED5997" w:rsidP="002A2241">
      <w:pPr>
        <w:pStyle w:val="Heading3"/>
        <w:tabs>
          <w:tab w:val="clear" w:pos="0"/>
          <w:tab w:val="left" w:pos="709"/>
        </w:tabs>
        <w:ind w:left="709" w:hanging="709"/>
        <w:rPr>
          <w:b/>
        </w:rPr>
      </w:pPr>
      <w:r>
        <w:rPr>
          <w:b/>
        </w:rPr>
        <w:t>User works required</w:t>
      </w:r>
    </w:p>
    <w:p w14:paraId="660A6B05" w14:textId="2858A2E3" w:rsidR="00ED5997" w:rsidRDefault="00ED5997" w:rsidP="002A2241">
      <w:pPr>
        <w:pStyle w:val="Heading4"/>
        <w:tabs>
          <w:tab w:val="clear" w:pos="0"/>
          <w:tab w:val="left" w:pos="709"/>
        </w:tabs>
        <w:ind w:left="709" w:hanging="709"/>
      </w:pPr>
      <w:r>
        <w:t xml:space="preserve">If User works are </w:t>
      </w:r>
      <w:r w:rsidR="00DF7CC7">
        <w:t xml:space="preserve">identified </w:t>
      </w:r>
      <w:r w:rsidR="00A85D4E">
        <w:t>by the TO and notified in the PLD</w:t>
      </w:r>
      <w:r>
        <w:t xml:space="preserve">, </w:t>
      </w:r>
      <w:r w:rsidR="009A5FC7">
        <w:t xml:space="preserve">The Company </w:t>
      </w:r>
      <w:r>
        <w:t>shall submit a Modification Notification to the User in accordance with the CUSC.</w:t>
      </w:r>
      <w:r w:rsidR="00A85D4E">
        <w:t xml:space="preserve"> </w:t>
      </w:r>
      <w:r w:rsidR="008C2656">
        <w:t>In</w:t>
      </w:r>
      <w:r>
        <w:t xml:space="preserve"> the </w:t>
      </w:r>
      <w:r w:rsidR="008C2656">
        <w:t xml:space="preserve">event that a </w:t>
      </w:r>
      <w:r>
        <w:t xml:space="preserve">Modification </w:t>
      </w:r>
      <w:r w:rsidR="008C2656">
        <w:t>Application is received from</w:t>
      </w:r>
      <w:r>
        <w:t xml:space="preserve"> the User, </w:t>
      </w:r>
      <w:r w:rsidR="009A5FC7">
        <w:t xml:space="preserve">The Company </w:t>
      </w:r>
      <w:r>
        <w:t xml:space="preserve">shall </w:t>
      </w:r>
      <w:r w:rsidR="008C2656">
        <w:t>submit a Modification Application to</w:t>
      </w:r>
      <w:r>
        <w:t xml:space="preserve"> the TO in accordance with STCP </w:t>
      </w:r>
      <w:r w:rsidR="008C2656">
        <w:t>18-1</w:t>
      </w:r>
    </w:p>
    <w:p w14:paraId="38B8997A" w14:textId="10D63843" w:rsidR="00ED5997" w:rsidRPr="001B5744" w:rsidRDefault="001257EB" w:rsidP="002A2241">
      <w:pPr>
        <w:pStyle w:val="Heading4"/>
        <w:tabs>
          <w:tab w:val="clear" w:pos="0"/>
          <w:tab w:val="left" w:pos="709"/>
        </w:tabs>
        <w:ind w:left="709" w:hanging="709"/>
      </w:pPr>
      <w:bookmarkStart w:id="53" w:name="_Ref103162853"/>
      <w:r w:rsidRPr="00E61F4E">
        <w:rPr>
          <w:rFonts w:cs="Arial"/>
          <w:lang w:eastAsia="en-GB"/>
        </w:rPr>
        <w:t>For the avoidance of doubt, and subject to sub-paragraph 4.</w:t>
      </w:r>
      <w:r w:rsidR="00717C1B">
        <w:rPr>
          <w:rFonts w:cs="Arial"/>
          <w:lang w:eastAsia="en-GB"/>
        </w:rPr>
        <w:t>8</w:t>
      </w:r>
      <w:r w:rsidRPr="00E61F4E">
        <w:rPr>
          <w:rFonts w:cs="Arial"/>
          <w:lang w:eastAsia="en-GB"/>
        </w:rPr>
        <w:t>.</w:t>
      </w:r>
      <w:r w:rsidR="00717C1B">
        <w:rPr>
          <w:rFonts w:cs="Arial"/>
          <w:lang w:eastAsia="en-GB"/>
        </w:rPr>
        <w:t>2</w:t>
      </w:r>
      <w:r w:rsidRPr="00E61F4E">
        <w:rPr>
          <w:rFonts w:cs="Arial"/>
          <w:lang w:eastAsia="en-GB"/>
        </w:rPr>
        <w:t>.</w:t>
      </w:r>
      <w:r w:rsidR="00254C4F" w:rsidRPr="00E61F4E">
        <w:rPr>
          <w:rFonts w:cs="Arial"/>
          <w:lang w:eastAsia="en-GB"/>
        </w:rPr>
        <w:t>3</w:t>
      </w:r>
      <w:r w:rsidRPr="00E61F4E">
        <w:rPr>
          <w:rFonts w:cs="Arial"/>
          <w:lang w:eastAsia="en-GB"/>
        </w:rPr>
        <w:t xml:space="preserve">, a </w:t>
      </w:r>
      <w:r w:rsidR="00B8647C" w:rsidRPr="00E61F4E">
        <w:rPr>
          <w:rFonts w:cs="Arial"/>
          <w:lang w:eastAsia="en-GB"/>
        </w:rPr>
        <w:t>TO</w:t>
      </w:r>
      <w:r w:rsidRPr="00E61F4E">
        <w:rPr>
          <w:rFonts w:cs="Arial"/>
          <w:lang w:eastAsia="en-GB"/>
        </w:rPr>
        <w:t xml:space="preserve"> shall not undertake any Modification unless and until </w:t>
      </w:r>
      <w:r w:rsidR="009A5FC7">
        <w:t xml:space="preserve">The Company </w:t>
      </w:r>
      <w:r w:rsidRPr="00E61F4E">
        <w:rPr>
          <w:rFonts w:cs="Arial"/>
          <w:lang w:eastAsia="en-GB"/>
        </w:rPr>
        <w:t xml:space="preserve">has notified such </w:t>
      </w:r>
      <w:r w:rsidR="00B8647C" w:rsidRPr="00E61F4E">
        <w:rPr>
          <w:rFonts w:cs="Arial"/>
          <w:lang w:eastAsia="en-GB"/>
        </w:rPr>
        <w:t>TO</w:t>
      </w:r>
      <w:r w:rsidRPr="00E61F4E">
        <w:rPr>
          <w:rFonts w:cs="Arial"/>
          <w:lang w:eastAsia="en-GB"/>
        </w:rPr>
        <w:t xml:space="preserve"> that </w:t>
      </w:r>
      <w:r w:rsidR="009A5FC7">
        <w:t xml:space="preserve">The Company </w:t>
      </w:r>
      <w:r w:rsidRPr="00E61F4E">
        <w:rPr>
          <w:rFonts w:cs="Arial"/>
          <w:lang w:eastAsia="en-GB"/>
        </w:rPr>
        <w:t xml:space="preserve">has either agreed such Modification with the affected User or that any </w:t>
      </w:r>
      <w:r w:rsidRPr="00E61F4E">
        <w:rPr>
          <w:rFonts w:cs="Arial"/>
          <w:lang w:eastAsia="en-GB"/>
        </w:rPr>
        <w:lastRenderedPageBreak/>
        <w:t xml:space="preserve">dispute between </w:t>
      </w:r>
      <w:r w:rsidR="009A5FC7">
        <w:t xml:space="preserve">The Company </w:t>
      </w:r>
      <w:r w:rsidRPr="00E61F4E">
        <w:rPr>
          <w:rFonts w:cs="Arial"/>
          <w:lang w:eastAsia="en-GB"/>
        </w:rPr>
        <w:t xml:space="preserve">and the User in relation to such Modification has been determined by the Authority pursuant to the </w:t>
      </w:r>
      <w:r w:rsidR="00ED5997" w:rsidRPr="001B5744">
        <w:t>CUSC.</w:t>
      </w:r>
      <w:bookmarkEnd w:id="53"/>
    </w:p>
    <w:p w14:paraId="1CE49E10" w14:textId="6B85B061" w:rsidR="001257EB" w:rsidRPr="001B5744" w:rsidRDefault="001257EB" w:rsidP="002A2241">
      <w:pPr>
        <w:pStyle w:val="Heading4"/>
        <w:tabs>
          <w:tab w:val="clear" w:pos="0"/>
        </w:tabs>
        <w:ind w:left="709" w:hanging="709"/>
        <w:rPr>
          <w:rFonts w:cs="Arial"/>
          <w:lang w:eastAsia="en-GB"/>
        </w:rPr>
      </w:pPr>
      <w:r w:rsidRPr="00051894">
        <w:rPr>
          <w:lang w:eastAsia="en-GB"/>
        </w:rPr>
        <w:t xml:space="preserve">Each </w:t>
      </w:r>
      <w:r w:rsidR="00B8647C" w:rsidRPr="00051894">
        <w:rPr>
          <w:lang w:eastAsia="en-GB"/>
        </w:rPr>
        <w:t>TO</w:t>
      </w:r>
      <w:r w:rsidRPr="00051894">
        <w:rPr>
          <w:lang w:eastAsia="en-GB"/>
        </w:rPr>
        <w:t xml:space="preserve"> shall take all reasonable steps to avoid exercising its rights pursuant to this sub-paragraph </w:t>
      </w:r>
      <w:r w:rsidR="00BA5B15" w:rsidRPr="00051894">
        <w:rPr>
          <w:lang w:eastAsia="en-GB"/>
        </w:rPr>
        <w:t>4.</w:t>
      </w:r>
      <w:r w:rsidR="00D246AD">
        <w:rPr>
          <w:lang w:eastAsia="en-GB"/>
        </w:rPr>
        <w:t>8</w:t>
      </w:r>
      <w:r w:rsidR="00BA5B15" w:rsidRPr="00051894">
        <w:rPr>
          <w:lang w:eastAsia="en-GB"/>
        </w:rPr>
        <w:t>.</w:t>
      </w:r>
      <w:r w:rsidR="00D246AD">
        <w:rPr>
          <w:lang w:eastAsia="en-GB"/>
        </w:rPr>
        <w:t>3</w:t>
      </w:r>
      <w:r w:rsidR="00BA5B15" w:rsidRPr="00051894">
        <w:rPr>
          <w:lang w:eastAsia="en-GB"/>
        </w:rPr>
        <w:t>.</w:t>
      </w:r>
      <w:r w:rsidR="00D246AD">
        <w:rPr>
          <w:lang w:eastAsia="en-GB"/>
        </w:rPr>
        <w:t>3</w:t>
      </w:r>
      <w:r w:rsidRPr="00051894">
        <w:rPr>
          <w:lang w:eastAsia="en-GB"/>
        </w:rPr>
        <w:t xml:space="preserve"> but, in the event that it has </w:t>
      </w:r>
      <w:r w:rsidRPr="00E61F4E">
        <w:rPr>
          <w:rFonts w:cs="Arial"/>
          <w:lang w:eastAsia="en-GB"/>
        </w:rPr>
        <w:t xml:space="preserve">reasonable grounds to believe, given its Transmission Licence and statutory duties, that a Transmission Connection Asset should be replaced prior to notice being received pursuant to sub-paragraph </w:t>
      </w:r>
      <w:r w:rsidR="00BA5B15" w:rsidRPr="00E61F4E">
        <w:rPr>
          <w:rFonts w:cs="Arial"/>
          <w:lang w:eastAsia="en-GB"/>
        </w:rPr>
        <w:t>4.</w:t>
      </w:r>
      <w:r w:rsidR="007B5C55">
        <w:rPr>
          <w:rFonts w:cs="Arial"/>
          <w:lang w:eastAsia="en-GB"/>
        </w:rPr>
        <w:t>8</w:t>
      </w:r>
      <w:r w:rsidR="00BA5B15" w:rsidRPr="00E61F4E">
        <w:rPr>
          <w:rFonts w:cs="Arial"/>
          <w:lang w:eastAsia="en-GB"/>
        </w:rPr>
        <w:t>.</w:t>
      </w:r>
      <w:r w:rsidR="007B5C55">
        <w:rPr>
          <w:rFonts w:cs="Arial"/>
          <w:lang w:eastAsia="en-GB"/>
        </w:rPr>
        <w:t>2</w:t>
      </w:r>
      <w:r w:rsidRPr="00E61F4E">
        <w:rPr>
          <w:rFonts w:cs="Arial"/>
          <w:lang w:eastAsia="en-GB"/>
        </w:rPr>
        <w:t>.</w:t>
      </w:r>
      <w:r w:rsidR="007B5C55">
        <w:rPr>
          <w:rFonts w:cs="Arial"/>
          <w:lang w:eastAsia="en-GB"/>
        </w:rPr>
        <w:t>4</w:t>
      </w:r>
      <w:r w:rsidRPr="00E61F4E">
        <w:rPr>
          <w:rFonts w:cs="Arial"/>
          <w:lang w:eastAsia="en-GB"/>
        </w:rPr>
        <w:t xml:space="preserve">, the </w:t>
      </w:r>
      <w:r w:rsidR="00B8647C" w:rsidRPr="00E61F4E">
        <w:rPr>
          <w:rFonts w:cs="Arial"/>
          <w:lang w:eastAsia="en-GB"/>
        </w:rPr>
        <w:t>TO</w:t>
      </w:r>
      <w:r w:rsidRPr="00E61F4E">
        <w:rPr>
          <w:rFonts w:cs="Arial"/>
          <w:lang w:eastAsia="en-GB"/>
        </w:rPr>
        <w:t xml:space="preserve"> shall </w:t>
      </w:r>
      <w:r w:rsidR="00DF7CC7" w:rsidRPr="00E61F4E">
        <w:rPr>
          <w:rFonts w:cs="Arial"/>
          <w:lang w:eastAsia="en-GB"/>
        </w:rPr>
        <w:t>inform</w:t>
      </w:r>
      <w:r w:rsidRPr="00E61F4E">
        <w:rPr>
          <w:rFonts w:cs="Arial"/>
          <w:lang w:eastAsia="en-GB"/>
        </w:rPr>
        <w:t xml:space="preserve"> </w:t>
      </w:r>
      <w:r w:rsidR="00751087">
        <w:t xml:space="preserve">The Company </w:t>
      </w:r>
      <w:r w:rsidR="00DF7CC7" w:rsidRPr="00E61F4E">
        <w:rPr>
          <w:rFonts w:cs="Arial"/>
          <w:lang w:eastAsia="en-GB"/>
        </w:rPr>
        <w:t xml:space="preserve">and consult with </w:t>
      </w:r>
      <w:r w:rsidR="00751087">
        <w:t xml:space="preserve">The Company </w:t>
      </w:r>
      <w:r w:rsidRPr="00E61F4E">
        <w:rPr>
          <w:rFonts w:cs="Arial"/>
          <w:lang w:eastAsia="en-GB"/>
        </w:rPr>
        <w:t>as far as reasonably practicable but shall be entitled to replace such Transmission Connection Asset.</w:t>
      </w:r>
    </w:p>
    <w:p w14:paraId="09907CE5" w14:textId="77777777" w:rsidR="00AD45A6" w:rsidRDefault="00FA39FE">
      <w:pPr>
        <w:pStyle w:val="Heading5"/>
      </w:pPr>
      <w:r>
        <w:br w:type="page"/>
      </w:r>
    </w:p>
    <w:p w14:paraId="07140FB2" w14:textId="77777777" w:rsidR="00821213" w:rsidRDefault="00ED5997">
      <w:pPr>
        <w:pStyle w:val="Heading5"/>
      </w:pPr>
      <w:r>
        <w:lastRenderedPageBreak/>
        <w:t xml:space="preserve">Appendix </w:t>
      </w:r>
      <w:r w:rsidR="001862BC">
        <w:t>A</w:t>
      </w:r>
      <w:r>
        <w:t>: Project Listing Document</w:t>
      </w:r>
      <w:r w:rsidR="00E15443">
        <w:t>.</w:t>
      </w:r>
    </w:p>
    <w:p w14:paraId="27AAE37A" w14:textId="77777777" w:rsidR="00821213" w:rsidRDefault="00821213">
      <w:pPr>
        <w:pStyle w:val="Heading5"/>
      </w:pPr>
    </w:p>
    <w:p w14:paraId="61E5818E" w14:textId="375B9810" w:rsidR="000E52D0" w:rsidRDefault="001852B2">
      <w:pPr>
        <w:pStyle w:val="Heading5"/>
      </w:pPr>
      <w:r>
        <w:rPr>
          <w:noProof/>
          <w:sz w:val="16"/>
          <w:szCs w:val="16"/>
          <w:lang w:eastAsia="en-GB"/>
        </w:rPr>
        <mc:AlternateContent>
          <mc:Choice Requires="wps">
            <w:drawing>
              <wp:anchor distT="0" distB="0" distL="114300" distR="114300" simplePos="0" relativeHeight="251658241" behindDoc="0" locked="0" layoutInCell="1" allowOverlap="1" wp14:anchorId="5781D9E2" wp14:editId="73A26077">
                <wp:simplePos x="0" y="0"/>
                <wp:positionH relativeFrom="column">
                  <wp:posOffset>53340</wp:posOffset>
                </wp:positionH>
                <wp:positionV relativeFrom="paragraph">
                  <wp:posOffset>6814820</wp:posOffset>
                </wp:positionV>
                <wp:extent cx="2400300" cy="2286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C4B51" w14:textId="77777777" w:rsidR="001B5744" w:rsidRDefault="001B5744">
                            <w:smartTag w:uri="urn:schemas-microsoft-com:office:smarttags" w:element="place">
                              <w:r w:rsidRPr="00B8647C">
                                <w:rPr>
                                  <w:sz w:val="16"/>
                                  <w:szCs w:val="16"/>
                                </w:rPr>
                                <w:t>Laplace</w:t>
                              </w:r>
                            </w:smartTag>
                            <w:r w:rsidRPr="00B8647C">
                              <w:rPr>
                                <w:sz w:val="16"/>
                                <w:szCs w:val="16"/>
                              </w:rPr>
                              <w:t xml:space="preserve"> transform diagram of control scheme</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81D9E2" id="_x0000_t202" coordsize="21600,21600" o:spt="202" path="m,l,21600r21600,l21600,xe">
                <v:stroke joinstyle="miter"/>
                <v:path gradientshapeok="t" o:connecttype="rect"/>
              </v:shapetype>
              <v:shape id="Text Box 3" o:spid="_x0000_s1026" type="#_x0000_t202" style="position:absolute;left:0;text-align:left;margin-left:4.2pt;margin-top:536.6pt;width:189pt;height:1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" filled="f" stroked="f">
                <v:textbox>
                  <w:txbxContent>
                    <w:p w14:paraId="5A2C4B51" w14:textId="77777777" w:rsidR="001B5744" w:rsidRDefault="001B5744">
                      <w:smartTag w:uri="urn:schemas-microsoft-com:office:smarttags" w:element="place">
                        <w:r w:rsidRPr="00B8647C">
                          <w:rPr>
                            <w:sz w:val="16"/>
                            <w:szCs w:val="16"/>
                          </w:rPr>
                          <w:t>Laplace</w:t>
                        </w:r>
                      </w:smartTag>
                      <w:r w:rsidRPr="00B8647C">
                        <w:rPr>
                          <w:sz w:val="16"/>
                          <w:szCs w:val="16"/>
                        </w:rPr>
                        <w:t xml:space="preserve"> transform diagram of control scheme</w:t>
                      </w:r>
                      <w:r>
                        <w:t xml:space="preserve">. </w:t>
                      </w:r>
                    </w:p>
                  </w:txbxContent>
                </v:textbox>
              </v:shape>
            </w:pict>
          </mc:Fallback>
        </mc:AlternateContent>
      </w:r>
      <w:r>
        <w:rPr>
          <w:noProof/>
          <w:lang w:eastAsia="en-GB"/>
        </w:rPr>
        <mc:AlternateContent>
          <mc:Choice Requires="wps">
            <w:drawing>
              <wp:anchor distT="0" distB="0" distL="114300" distR="114300" simplePos="0" relativeHeight="251658240" behindDoc="0" locked="0" layoutInCell="1" allowOverlap="1" wp14:anchorId="2B909542" wp14:editId="534650B7">
                <wp:simplePos x="0" y="0"/>
                <wp:positionH relativeFrom="column">
                  <wp:posOffset>53340</wp:posOffset>
                </wp:positionH>
                <wp:positionV relativeFrom="paragraph">
                  <wp:posOffset>6814820</wp:posOffset>
                </wp:positionV>
                <wp:extent cx="5143500" cy="8001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BB8610" id="Rectangle 2" o:spid="_x0000_s1026" style="position:absolute;margin-left:4.2pt;margin-top:536.6pt;width:405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"/>
            </w:pict>
          </mc:Fallback>
        </mc:AlternateContent>
      </w:r>
      <w:r w:rsidRPr="00821213">
        <w:rPr>
          <w:noProof/>
        </w:rPr>
        <w:drawing>
          <wp:inline distT="0" distB="0" distL="0" distR="0" wp14:anchorId="64BADCDE" wp14:editId="69B9A1C4">
            <wp:extent cx="5270500" cy="675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70500" cy="6756400"/>
                    </a:xfrm>
                    <a:prstGeom prst="rect">
                      <a:avLst/>
                    </a:prstGeom>
                    <a:noFill/>
                    <a:ln>
                      <a:noFill/>
                    </a:ln>
                  </pic:spPr>
                </pic:pic>
              </a:graphicData>
            </a:graphic>
          </wp:inline>
        </w:drawing>
      </w:r>
    </w:p>
    <w:p w14:paraId="3CA8144E" w14:textId="77777777" w:rsidR="000E52D0" w:rsidRPr="000E52D0" w:rsidRDefault="000E52D0">
      <w:pPr>
        <w:pStyle w:val="Heading5"/>
        <w:rPr>
          <w:sz w:val="16"/>
          <w:szCs w:val="16"/>
        </w:rPr>
      </w:pPr>
    </w:p>
    <w:p w14:paraId="171FC782" w14:textId="77777777" w:rsidR="00ED5997" w:rsidRDefault="00ED5997">
      <w:pPr>
        <w:pStyle w:val="Heading5"/>
        <w:sectPr w:rsidR="00ED5997">
          <w:type w:val="nextColumn"/>
          <w:pgSz w:w="11907" w:h="16840" w:code="9"/>
          <w:pgMar w:top="1440" w:right="1797" w:bottom="1440" w:left="1797" w:header="720" w:footer="720" w:gutter="0"/>
          <w:cols w:space="720"/>
        </w:sectPr>
      </w:pPr>
    </w:p>
    <w:p w14:paraId="39359188" w14:textId="77777777" w:rsidR="00ED5997" w:rsidRDefault="00ED5997" w:rsidP="00E61F4E">
      <w:pPr>
        <w:pStyle w:val="Heading5"/>
        <w:ind w:left="0" w:firstLine="0"/>
      </w:pPr>
      <w:r>
        <w:lastRenderedPageBreak/>
        <w:t xml:space="preserve">Appendix </w:t>
      </w:r>
      <w:r w:rsidR="001862BC">
        <w:t>B</w:t>
      </w:r>
      <w:r>
        <w:t>: Project Listing</w:t>
      </w:r>
    </w:p>
    <w:tbl>
      <w:tblPr>
        <w:tblW w:w="14455" w:type="dxa"/>
        <w:tblLayout w:type="fixed"/>
        <w:tblCellMar>
          <w:left w:w="30" w:type="dxa"/>
          <w:right w:w="30" w:type="dxa"/>
        </w:tblCellMar>
        <w:tblLook w:val="0000" w:firstRow="0" w:lastRow="0" w:firstColumn="0" w:lastColumn="0" w:noHBand="0" w:noVBand="0"/>
      </w:tblPr>
      <w:tblGrid>
        <w:gridCol w:w="1448"/>
        <w:gridCol w:w="2410"/>
        <w:gridCol w:w="1275"/>
        <w:gridCol w:w="1134"/>
        <w:gridCol w:w="1134"/>
        <w:gridCol w:w="1560"/>
        <w:gridCol w:w="992"/>
        <w:gridCol w:w="992"/>
        <w:gridCol w:w="1134"/>
        <w:gridCol w:w="1426"/>
        <w:gridCol w:w="950"/>
      </w:tblGrid>
      <w:tr w:rsidR="00ED5997" w14:paraId="0645A439" w14:textId="77777777" w:rsidTr="00E61F4E">
        <w:trPr>
          <w:trHeight w:val="214"/>
        </w:trPr>
        <w:tc>
          <w:tcPr>
            <w:tcW w:w="1448" w:type="dxa"/>
            <w:tcBorders>
              <w:top w:val="single" w:sz="12" w:space="0" w:color="auto"/>
              <w:left w:val="single" w:sz="12" w:space="0" w:color="auto"/>
            </w:tcBorders>
          </w:tcPr>
          <w:p w14:paraId="571CD6F0" w14:textId="77777777" w:rsidR="00ED5997" w:rsidRDefault="00ED5997" w:rsidP="00E61F4E">
            <w:pPr>
              <w:ind w:left="0" w:firstLine="0"/>
              <w:jc w:val="left"/>
              <w:rPr>
                <w:b/>
                <w:snapToGrid w:val="0"/>
                <w:color w:val="000000"/>
                <w:sz w:val="24"/>
              </w:rPr>
            </w:pPr>
            <w:r>
              <w:rPr>
                <w:b/>
                <w:snapToGrid w:val="0"/>
                <w:color w:val="000000"/>
                <w:sz w:val="24"/>
              </w:rPr>
              <w:t>Project Listing</w:t>
            </w:r>
          </w:p>
        </w:tc>
        <w:tc>
          <w:tcPr>
            <w:tcW w:w="2410" w:type="dxa"/>
            <w:tcBorders>
              <w:top w:val="single" w:sz="12" w:space="0" w:color="auto"/>
              <w:bottom w:val="single" w:sz="6" w:space="0" w:color="C0C0C0"/>
            </w:tcBorders>
          </w:tcPr>
          <w:p w14:paraId="086E8870" w14:textId="77777777" w:rsidR="00ED5997" w:rsidRDefault="00ED5997" w:rsidP="00E61F4E">
            <w:pPr>
              <w:ind w:left="0" w:firstLine="0"/>
              <w:jc w:val="left"/>
              <w:rPr>
                <w:snapToGrid w:val="0"/>
                <w:color w:val="000000"/>
              </w:rPr>
            </w:pPr>
          </w:p>
        </w:tc>
        <w:tc>
          <w:tcPr>
            <w:tcW w:w="1275" w:type="dxa"/>
            <w:tcBorders>
              <w:bottom w:val="single" w:sz="6" w:space="0" w:color="C0C0C0"/>
            </w:tcBorders>
          </w:tcPr>
          <w:p w14:paraId="1374DC99" w14:textId="77777777" w:rsidR="00ED5997" w:rsidRDefault="00ED5997">
            <w:pPr>
              <w:jc w:val="center"/>
              <w:rPr>
                <w:snapToGrid w:val="0"/>
                <w:color w:val="000000"/>
              </w:rPr>
            </w:pPr>
          </w:p>
        </w:tc>
        <w:tc>
          <w:tcPr>
            <w:tcW w:w="1134" w:type="dxa"/>
            <w:tcBorders>
              <w:bottom w:val="single" w:sz="6" w:space="0" w:color="C0C0C0"/>
            </w:tcBorders>
          </w:tcPr>
          <w:p w14:paraId="053F9DFF" w14:textId="77777777" w:rsidR="00ED5997" w:rsidRDefault="00ED5997">
            <w:pPr>
              <w:jc w:val="center"/>
              <w:rPr>
                <w:snapToGrid w:val="0"/>
                <w:color w:val="000000"/>
              </w:rPr>
            </w:pPr>
          </w:p>
        </w:tc>
        <w:tc>
          <w:tcPr>
            <w:tcW w:w="1134" w:type="dxa"/>
            <w:tcBorders>
              <w:bottom w:val="single" w:sz="6" w:space="0" w:color="C0C0C0"/>
            </w:tcBorders>
          </w:tcPr>
          <w:p w14:paraId="749CECE4" w14:textId="77777777" w:rsidR="00ED5997" w:rsidRDefault="00ED5997">
            <w:pPr>
              <w:jc w:val="center"/>
              <w:rPr>
                <w:snapToGrid w:val="0"/>
                <w:color w:val="000000"/>
              </w:rPr>
            </w:pPr>
          </w:p>
        </w:tc>
        <w:tc>
          <w:tcPr>
            <w:tcW w:w="1560" w:type="dxa"/>
          </w:tcPr>
          <w:p w14:paraId="4338DBF1" w14:textId="77777777" w:rsidR="00ED5997" w:rsidRDefault="00ED5997">
            <w:pPr>
              <w:jc w:val="center"/>
              <w:rPr>
                <w:snapToGrid w:val="0"/>
                <w:color w:val="000000"/>
              </w:rPr>
            </w:pPr>
          </w:p>
        </w:tc>
        <w:tc>
          <w:tcPr>
            <w:tcW w:w="992" w:type="dxa"/>
          </w:tcPr>
          <w:p w14:paraId="775A82CA" w14:textId="77777777" w:rsidR="00ED5997" w:rsidRDefault="00ED5997">
            <w:pPr>
              <w:jc w:val="center"/>
              <w:rPr>
                <w:snapToGrid w:val="0"/>
                <w:color w:val="000000"/>
              </w:rPr>
            </w:pPr>
          </w:p>
        </w:tc>
        <w:tc>
          <w:tcPr>
            <w:tcW w:w="992" w:type="dxa"/>
          </w:tcPr>
          <w:p w14:paraId="66588235" w14:textId="77777777" w:rsidR="00ED5997" w:rsidRDefault="00ED5997">
            <w:pPr>
              <w:jc w:val="center"/>
              <w:rPr>
                <w:snapToGrid w:val="0"/>
                <w:color w:val="000000"/>
              </w:rPr>
            </w:pPr>
          </w:p>
        </w:tc>
        <w:tc>
          <w:tcPr>
            <w:tcW w:w="1134" w:type="dxa"/>
          </w:tcPr>
          <w:p w14:paraId="6C880AC9" w14:textId="77777777" w:rsidR="00ED5997" w:rsidRDefault="00ED5997">
            <w:pPr>
              <w:jc w:val="center"/>
              <w:rPr>
                <w:snapToGrid w:val="0"/>
                <w:color w:val="000000"/>
              </w:rPr>
            </w:pPr>
          </w:p>
        </w:tc>
        <w:tc>
          <w:tcPr>
            <w:tcW w:w="1426" w:type="dxa"/>
          </w:tcPr>
          <w:p w14:paraId="3A12B190" w14:textId="77777777" w:rsidR="00ED5997" w:rsidRDefault="00ED5997">
            <w:pPr>
              <w:jc w:val="center"/>
              <w:rPr>
                <w:snapToGrid w:val="0"/>
                <w:color w:val="000000"/>
              </w:rPr>
            </w:pPr>
          </w:p>
        </w:tc>
        <w:tc>
          <w:tcPr>
            <w:tcW w:w="950" w:type="dxa"/>
          </w:tcPr>
          <w:p w14:paraId="7A32B48E" w14:textId="77777777" w:rsidR="00ED5997" w:rsidRDefault="00ED5997">
            <w:pPr>
              <w:jc w:val="center"/>
              <w:rPr>
                <w:snapToGrid w:val="0"/>
                <w:color w:val="000000"/>
              </w:rPr>
            </w:pPr>
          </w:p>
        </w:tc>
      </w:tr>
      <w:tr w:rsidR="00ED5997" w14:paraId="10FEED1B" w14:textId="77777777" w:rsidTr="00E61F4E">
        <w:trPr>
          <w:trHeight w:val="173"/>
        </w:trPr>
        <w:tc>
          <w:tcPr>
            <w:tcW w:w="1448" w:type="dxa"/>
            <w:tcBorders>
              <w:left w:val="single" w:sz="12" w:space="0" w:color="auto"/>
              <w:right w:val="single" w:sz="6" w:space="0" w:color="C0C0C0"/>
            </w:tcBorders>
          </w:tcPr>
          <w:p w14:paraId="38B9E344" w14:textId="77777777" w:rsidR="00ED5997" w:rsidRDefault="00ED5997" w:rsidP="00E61F4E">
            <w:pPr>
              <w:ind w:left="0" w:firstLine="0"/>
              <w:rPr>
                <w:snapToGrid w:val="0"/>
                <w:color w:val="000000"/>
              </w:rPr>
            </w:pPr>
            <w:r>
              <w:rPr>
                <w:snapToGrid w:val="0"/>
                <w:color w:val="000000"/>
              </w:rPr>
              <w:t>Planning Background</w:t>
            </w:r>
          </w:p>
        </w:tc>
        <w:tc>
          <w:tcPr>
            <w:tcW w:w="2410" w:type="dxa"/>
            <w:tcBorders>
              <w:top w:val="single" w:sz="6" w:space="0" w:color="C0C0C0"/>
              <w:left w:val="single" w:sz="6" w:space="0" w:color="C0C0C0"/>
              <w:bottom w:val="single" w:sz="6" w:space="0" w:color="C0C0C0"/>
            </w:tcBorders>
            <w:shd w:val="solid" w:color="C0C0C0" w:fill="auto"/>
          </w:tcPr>
          <w:p w14:paraId="4E508942" w14:textId="77777777" w:rsidR="00ED5997" w:rsidRDefault="00FB0E0D">
            <w:pPr>
              <w:rPr>
                <w:snapToGrid w:val="0"/>
                <w:color w:val="0000FF"/>
              </w:rPr>
            </w:pPr>
            <w:r>
              <w:rPr>
                <w:snapToGrid w:val="0"/>
                <w:color w:val="0000FF"/>
              </w:rPr>
              <w:t>ET</w:t>
            </w:r>
            <w:r w:rsidR="00ED5997">
              <w:rPr>
                <w:snapToGrid w:val="0"/>
                <w:color w:val="0000FF"/>
              </w:rPr>
              <w:t>YS 20</w:t>
            </w:r>
            <w:r>
              <w:rPr>
                <w:snapToGrid w:val="0"/>
                <w:color w:val="0000FF"/>
              </w:rPr>
              <w:t>Mar</w:t>
            </w:r>
            <w:r w:rsidR="00ED5997">
              <w:rPr>
                <w:snapToGrid w:val="0"/>
                <w:color w:val="0000FF"/>
              </w:rPr>
              <w:t>20</w:t>
            </w:r>
            <w:r w:rsidR="001862BC">
              <w:rPr>
                <w:snapToGrid w:val="0"/>
                <w:color w:val="0000FF"/>
              </w:rPr>
              <w:t>1</w:t>
            </w:r>
            <w:r>
              <w:rPr>
                <w:snapToGrid w:val="0"/>
                <w:color w:val="0000FF"/>
              </w:rPr>
              <w:t>7</w:t>
            </w:r>
          </w:p>
        </w:tc>
        <w:tc>
          <w:tcPr>
            <w:tcW w:w="1275" w:type="dxa"/>
            <w:tcBorders>
              <w:top w:val="single" w:sz="6" w:space="0" w:color="C0C0C0"/>
              <w:bottom w:val="single" w:sz="6" w:space="0" w:color="C0C0C0"/>
            </w:tcBorders>
            <w:shd w:val="solid" w:color="C0C0C0" w:fill="auto"/>
          </w:tcPr>
          <w:p w14:paraId="02AE95DA"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7EB77CBF"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6039A033" w14:textId="77777777" w:rsidR="00ED5997" w:rsidRDefault="00ED5997">
            <w:pPr>
              <w:jc w:val="right"/>
              <w:rPr>
                <w:snapToGrid w:val="0"/>
                <w:color w:val="000000"/>
              </w:rPr>
            </w:pPr>
          </w:p>
        </w:tc>
        <w:tc>
          <w:tcPr>
            <w:tcW w:w="1560" w:type="dxa"/>
            <w:tcBorders>
              <w:left w:val="single" w:sz="6" w:space="0" w:color="C0C0C0"/>
            </w:tcBorders>
          </w:tcPr>
          <w:p w14:paraId="1DC3BC31" w14:textId="77777777" w:rsidR="00ED5997" w:rsidRDefault="00ED5997">
            <w:pPr>
              <w:jc w:val="center"/>
              <w:rPr>
                <w:snapToGrid w:val="0"/>
                <w:color w:val="000000"/>
              </w:rPr>
            </w:pPr>
          </w:p>
        </w:tc>
        <w:tc>
          <w:tcPr>
            <w:tcW w:w="992" w:type="dxa"/>
          </w:tcPr>
          <w:p w14:paraId="79175A58" w14:textId="77777777" w:rsidR="00ED5997" w:rsidRDefault="00ED5997">
            <w:pPr>
              <w:jc w:val="center"/>
              <w:rPr>
                <w:snapToGrid w:val="0"/>
                <w:color w:val="000000"/>
              </w:rPr>
            </w:pPr>
          </w:p>
        </w:tc>
        <w:tc>
          <w:tcPr>
            <w:tcW w:w="992" w:type="dxa"/>
          </w:tcPr>
          <w:p w14:paraId="0FF1EB2A" w14:textId="77777777" w:rsidR="00ED5997" w:rsidRDefault="00ED5997">
            <w:pPr>
              <w:jc w:val="center"/>
              <w:rPr>
                <w:snapToGrid w:val="0"/>
                <w:color w:val="000000"/>
              </w:rPr>
            </w:pPr>
          </w:p>
        </w:tc>
        <w:tc>
          <w:tcPr>
            <w:tcW w:w="1134" w:type="dxa"/>
          </w:tcPr>
          <w:p w14:paraId="4ED77436" w14:textId="77777777" w:rsidR="00ED5997" w:rsidRDefault="00ED5997">
            <w:pPr>
              <w:jc w:val="center"/>
              <w:rPr>
                <w:snapToGrid w:val="0"/>
                <w:color w:val="000000"/>
              </w:rPr>
            </w:pPr>
          </w:p>
        </w:tc>
        <w:tc>
          <w:tcPr>
            <w:tcW w:w="1426" w:type="dxa"/>
          </w:tcPr>
          <w:p w14:paraId="3A92202C" w14:textId="77777777" w:rsidR="00ED5997" w:rsidRDefault="00ED5997">
            <w:pPr>
              <w:jc w:val="center"/>
              <w:rPr>
                <w:snapToGrid w:val="0"/>
                <w:color w:val="000000"/>
              </w:rPr>
            </w:pPr>
          </w:p>
        </w:tc>
        <w:tc>
          <w:tcPr>
            <w:tcW w:w="950" w:type="dxa"/>
          </w:tcPr>
          <w:p w14:paraId="12E908AF" w14:textId="77777777" w:rsidR="00ED5997" w:rsidRDefault="00ED5997">
            <w:pPr>
              <w:jc w:val="center"/>
              <w:rPr>
                <w:snapToGrid w:val="0"/>
                <w:color w:val="000000"/>
              </w:rPr>
            </w:pPr>
          </w:p>
        </w:tc>
      </w:tr>
      <w:tr w:rsidR="00ED5997" w14:paraId="67F23021" w14:textId="77777777" w:rsidTr="00E61F4E">
        <w:trPr>
          <w:trHeight w:val="173"/>
        </w:trPr>
        <w:tc>
          <w:tcPr>
            <w:tcW w:w="1448" w:type="dxa"/>
            <w:tcBorders>
              <w:left w:val="single" w:sz="12" w:space="0" w:color="auto"/>
              <w:right w:val="single" w:sz="6" w:space="0" w:color="C0C0C0"/>
            </w:tcBorders>
          </w:tcPr>
          <w:p w14:paraId="1EDADBE2" w14:textId="77777777" w:rsidR="00ED5997" w:rsidRDefault="00ED5997" w:rsidP="00E61F4E">
            <w:pPr>
              <w:ind w:left="0" w:firstLine="0"/>
              <w:rPr>
                <w:snapToGrid w:val="0"/>
                <w:color w:val="000000"/>
              </w:rPr>
            </w:pPr>
            <w:r>
              <w:rPr>
                <w:snapToGrid w:val="0"/>
                <w:color w:val="000000"/>
              </w:rPr>
              <w:t>Version</w:t>
            </w:r>
          </w:p>
        </w:tc>
        <w:tc>
          <w:tcPr>
            <w:tcW w:w="2410" w:type="dxa"/>
            <w:tcBorders>
              <w:top w:val="single" w:sz="6" w:space="0" w:color="C0C0C0"/>
              <w:left w:val="single" w:sz="6" w:space="0" w:color="C0C0C0"/>
              <w:bottom w:val="single" w:sz="6" w:space="0" w:color="C0C0C0"/>
            </w:tcBorders>
            <w:shd w:val="solid" w:color="C0C0C0" w:fill="auto"/>
          </w:tcPr>
          <w:p w14:paraId="4D3233FC" w14:textId="77777777" w:rsidR="00ED5997" w:rsidRDefault="00ED5997">
            <w:pPr>
              <w:rPr>
                <w:snapToGrid w:val="0"/>
                <w:color w:val="0000FF"/>
              </w:rPr>
            </w:pPr>
            <w:r>
              <w:rPr>
                <w:snapToGrid w:val="0"/>
                <w:color w:val="0000FF"/>
              </w:rPr>
              <w:t>1</w:t>
            </w:r>
          </w:p>
        </w:tc>
        <w:tc>
          <w:tcPr>
            <w:tcW w:w="1275" w:type="dxa"/>
            <w:tcBorders>
              <w:top w:val="single" w:sz="6" w:space="0" w:color="C0C0C0"/>
              <w:bottom w:val="single" w:sz="6" w:space="0" w:color="C0C0C0"/>
            </w:tcBorders>
            <w:shd w:val="solid" w:color="C0C0C0" w:fill="auto"/>
          </w:tcPr>
          <w:p w14:paraId="1A011DF2"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37E686C2"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21CCA302" w14:textId="77777777" w:rsidR="00ED5997" w:rsidRDefault="00ED5997">
            <w:pPr>
              <w:jc w:val="right"/>
              <w:rPr>
                <w:snapToGrid w:val="0"/>
                <w:color w:val="000000"/>
              </w:rPr>
            </w:pPr>
          </w:p>
        </w:tc>
        <w:tc>
          <w:tcPr>
            <w:tcW w:w="1560" w:type="dxa"/>
            <w:tcBorders>
              <w:left w:val="single" w:sz="6" w:space="0" w:color="C0C0C0"/>
            </w:tcBorders>
          </w:tcPr>
          <w:p w14:paraId="42965819" w14:textId="77777777" w:rsidR="00ED5997" w:rsidRDefault="00ED5997">
            <w:pPr>
              <w:jc w:val="center"/>
              <w:rPr>
                <w:snapToGrid w:val="0"/>
                <w:color w:val="000000"/>
              </w:rPr>
            </w:pPr>
          </w:p>
        </w:tc>
        <w:tc>
          <w:tcPr>
            <w:tcW w:w="992" w:type="dxa"/>
          </w:tcPr>
          <w:p w14:paraId="1CBE7ECA" w14:textId="77777777" w:rsidR="00ED5997" w:rsidRDefault="00ED5997">
            <w:pPr>
              <w:jc w:val="center"/>
              <w:rPr>
                <w:snapToGrid w:val="0"/>
                <w:color w:val="000000"/>
              </w:rPr>
            </w:pPr>
          </w:p>
        </w:tc>
        <w:tc>
          <w:tcPr>
            <w:tcW w:w="992" w:type="dxa"/>
          </w:tcPr>
          <w:p w14:paraId="5312DEB4" w14:textId="77777777" w:rsidR="00ED5997" w:rsidRDefault="00ED5997">
            <w:pPr>
              <w:jc w:val="center"/>
              <w:rPr>
                <w:snapToGrid w:val="0"/>
                <w:color w:val="000000"/>
              </w:rPr>
            </w:pPr>
          </w:p>
        </w:tc>
        <w:tc>
          <w:tcPr>
            <w:tcW w:w="1134" w:type="dxa"/>
          </w:tcPr>
          <w:p w14:paraId="15F678A2" w14:textId="77777777" w:rsidR="00ED5997" w:rsidRDefault="00ED5997">
            <w:pPr>
              <w:jc w:val="center"/>
              <w:rPr>
                <w:snapToGrid w:val="0"/>
                <w:color w:val="000000"/>
              </w:rPr>
            </w:pPr>
          </w:p>
        </w:tc>
        <w:tc>
          <w:tcPr>
            <w:tcW w:w="1426" w:type="dxa"/>
          </w:tcPr>
          <w:p w14:paraId="2B7E9F24" w14:textId="77777777" w:rsidR="00ED5997" w:rsidRDefault="00ED5997">
            <w:pPr>
              <w:jc w:val="center"/>
              <w:rPr>
                <w:snapToGrid w:val="0"/>
                <w:color w:val="000000"/>
              </w:rPr>
            </w:pPr>
          </w:p>
        </w:tc>
        <w:tc>
          <w:tcPr>
            <w:tcW w:w="950" w:type="dxa"/>
          </w:tcPr>
          <w:p w14:paraId="33ABFC13" w14:textId="77777777" w:rsidR="00ED5997" w:rsidRDefault="00ED5997">
            <w:pPr>
              <w:jc w:val="center"/>
              <w:rPr>
                <w:snapToGrid w:val="0"/>
                <w:color w:val="000000"/>
              </w:rPr>
            </w:pPr>
          </w:p>
        </w:tc>
      </w:tr>
      <w:tr w:rsidR="00ED5997" w14:paraId="01EB6CCC" w14:textId="77777777" w:rsidTr="00E61F4E">
        <w:trPr>
          <w:trHeight w:val="173"/>
        </w:trPr>
        <w:tc>
          <w:tcPr>
            <w:tcW w:w="1448" w:type="dxa"/>
            <w:tcBorders>
              <w:left w:val="single" w:sz="12" w:space="0" w:color="auto"/>
              <w:right w:val="single" w:sz="6" w:space="0" w:color="C0C0C0"/>
            </w:tcBorders>
          </w:tcPr>
          <w:p w14:paraId="512D49EA" w14:textId="77777777" w:rsidR="00ED5997" w:rsidRDefault="00ED5997" w:rsidP="00E61F4E">
            <w:pPr>
              <w:ind w:left="0" w:firstLine="0"/>
              <w:rPr>
                <w:snapToGrid w:val="0"/>
                <w:color w:val="000000"/>
              </w:rPr>
            </w:pPr>
            <w:r>
              <w:rPr>
                <w:snapToGrid w:val="0"/>
                <w:color w:val="000000"/>
              </w:rPr>
              <w:t>Last Updated</w:t>
            </w:r>
          </w:p>
        </w:tc>
        <w:tc>
          <w:tcPr>
            <w:tcW w:w="2410" w:type="dxa"/>
            <w:tcBorders>
              <w:top w:val="single" w:sz="6" w:space="0" w:color="C0C0C0"/>
              <w:left w:val="single" w:sz="6" w:space="0" w:color="C0C0C0"/>
              <w:bottom w:val="single" w:sz="6" w:space="0" w:color="C0C0C0"/>
            </w:tcBorders>
            <w:shd w:val="solid" w:color="C0C0C0" w:fill="auto"/>
          </w:tcPr>
          <w:p w14:paraId="51796D60" w14:textId="77777777" w:rsidR="00ED5997" w:rsidRDefault="00ED5997">
            <w:pPr>
              <w:rPr>
                <w:snapToGrid w:val="0"/>
                <w:color w:val="0000FF"/>
              </w:rPr>
            </w:pPr>
            <w:r>
              <w:rPr>
                <w:snapToGrid w:val="0"/>
                <w:color w:val="0000FF"/>
              </w:rPr>
              <w:t>19/May/20</w:t>
            </w:r>
            <w:r w:rsidR="001862BC">
              <w:rPr>
                <w:snapToGrid w:val="0"/>
                <w:color w:val="0000FF"/>
              </w:rPr>
              <w:t>1</w:t>
            </w:r>
            <w:r w:rsidR="00FB0E0D">
              <w:rPr>
                <w:snapToGrid w:val="0"/>
                <w:color w:val="0000FF"/>
              </w:rPr>
              <w:t>7</w:t>
            </w:r>
          </w:p>
        </w:tc>
        <w:tc>
          <w:tcPr>
            <w:tcW w:w="1275" w:type="dxa"/>
            <w:tcBorders>
              <w:top w:val="single" w:sz="6" w:space="0" w:color="C0C0C0"/>
              <w:bottom w:val="single" w:sz="6" w:space="0" w:color="C0C0C0"/>
            </w:tcBorders>
            <w:shd w:val="solid" w:color="C0C0C0" w:fill="auto"/>
          </w:tcPr>
          <w:p w14:paraId="3A65CDC6"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6E93ECDC"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3BF29C26" w14:textId="77777777" w:rsidR="00ED5997" w:rsidRDefault="00ED5997">
            <w:pPr>
              <w:jc w:val="right"/>
              <w:rPr>
                <w:snapToGrid w:val="0"/>
                <w:color w:val="000000"/>
              </w:rPr>
            </w:pPr>
          </w:p>
        </w:tc>
        <w:tc>
          <w:tcPr>
            <w:tcW w:w="1560" w:type="dxa"/>
            <w:tcBorders>
              <w:left w:val="single" w:sz="6" w:space="0" w:color="C0C0C0"/>
            </w:tcBorders>
          </w:tcPr>
          <w:p w14:paraId="655D2AC1" w14:textId="77777777" w:rsidR="00ED5997" w:rsidRDefault="00ED5997">
            <w:pPr>
              <w:jc w:val="center"/>
              <w:rPr>
                <w:snapToGrid w:val="0"/>
                <w:color w:val="000000"/>
              </w:rPr>
            </w:pPr>
          </w:p>
        </w:tc>
        <w:tc>
          <w:tcPr>
            <w:tcW w:w="992" w:type="dxa"/>
          </w:tcPr>
          <w:p w14:paraId="423E1CDC" w14:textId="77777777" w:rsidR="00ED5997" w:rsidRDefault="00ED5997">
            <w:pPr>
              <w:jc w:val="center"/>
              <w:rPr>
                <w:snapToGrid w:val="0"/>
                <w:color w:val="000000"/>
              </w:rPr>
            </w:pPr>
          </w:p>
        </w:tc>
        <w:tc>
          <w:tcPr>
            <w:tcW w:w="992" w:type="dxa"/>
          </w:tcPr>
          <w:p w14:paraId="63E5E93B" w14:textId="77777777" w:rsidR="00ED5997" w:rsidRDefault="00ED5997">
            <w:pPr>
              <w:jc w:val="center"/>
              <w:rPr>
                <w:snapToGrid w:val="0"/>
                <w:color w:val="000000"/>
              </w:rPr>
            </w:pPr>
          </w:p>
        </w:tc>
        <w:tc>
          <w:tcPr>
            <w:tcW w:w="1134" w:type="dxa"/>
          </w:tcPr>
          <w:p w14:paraId="063156F3" w14:textId="77777777" w:rsidR="00ED5997" w:rsidRDefault="00ED5997">
            <w:pPr>
              <w:jc w:val="center"/>
              <w:rPr>
                <w:snapToGrid w:val="0"/>
                <w:color w:val="000000"/>
              </w:rPr>
            </w:pPr>
          </w:p>
        </w:tc>
        <w:tc>
          <w:tcPr>
            <w:tcW w:w="1426" w:type="dxa"/>
          </w:tcPr>
          <w:p w14:paraId="2DE16BF0" w14:textId="77777777" w:rsidR="00ED5997" w:rsidRDefault="00ED5997">
            <w:pPr>
              <w:jc w:val="center"/>
              <w:rPr>
                <w:snapToGrid w:val="0"/>
                <w:color w:val="000000"/>
              </w:rPr>
            </w:pPr>
          </w:p>
        </w:tc>
        <w:tc>
          <w:tcPr>
            <w:tcW w:w="950" w:type="dxa"/>
          </w:tcPr>
          <w:p w14:paraId="3BF6B0DA" w14:textId="77777777" w:rsidR="00ED5997" w:rsidRDefault="00ED5997">
            <w:pPr>
              <w:jc w:val="center"/>
              <w:rPr>
                <w:snapToGrid w:val="0"/>
                <w:color w:val="000000"/>
              </w:rPr>
            </w:pPr>
          </w:p>
        </w:tc>
      </w:tr>
      <w:tr w:rsidR="00ED5997" w14:paraId="454B9D55" w14:textId="77777777" w:rsidTr="00E61F4E">
        <w:trPr>
          <w:trHeight w:val="173"/>
        </w:trPr>
        <w:tc>
          <w:tcPr>
            <w:tcW w:w="1448" w:type="dxa"/>
            <w:tcBorders>
              <w:left w:val="single" w:sz="12" w:space="0" w:color="auto"/>
              <w:right w:val="single" w:sz="6" w:space="0" w:color="C0C0C0"/>
            </w:tcBorders>
          </w:tcPr>
          <w:p w14:paraId="3FB97A2B" w14:textId="77777777" w:rsidR="00ED5997" w:rsidRDefault="00ED5997" w:rsidP="00E61F4E">
            <w:pPr>
              <w:ind w:left="0" w:firstLine="0"/>
              <w:rPr>
                <w:snapToGrid w:val="0"/>
                <w:color w:val="000000"/>
              </w:rPr>
            </w:pPr>
            <w:r>
              <w:rPr>
                <w:snapToGrid w:val="0"/>
                <w:color w:val="000000"/>
              </w:rPr>
              <w:t>Comments</w:t>
            </w:r>
          </w:p>
        </w:tc>
        <w:tc>
          <w:tcPr>
            <w:tcW w:w="2410" w:type="dxa"/>
            <w:tcBorders>
              <w:top w:val="single" w:sz="6" w:space="0" w:color="C0C0C0"/>
              <w:left w:val="single" w:sz="6" w:space="0" w:color="C0C0C0"/>
              <w:bottom w:val="single" w:sz="6" w:space="0" w:color="C0C0C0"/>
            </w:tcBorders>
            <w:shd w:val="solid" w:color="C0C0C0" w:fill="auto"/>
          </w:tcPr>
          <w:p w14:paraId="499095F8" w14:textId="77777777" w:rsidR="00ED5997" w:rsidRDefault="00ED5997">
            <w:pPr>
              <w:rPr>
                <w:snapToGrid w:val="0"/>
                <w:color w:val="000000"/>
              </w:rPr>
            </w:pPr>
          </w:p>
        </w:tc>
        <w:tc>
          <w:tcPr>
            <w:tcW w:w="1275" w:type="dxa"/>
            <w:tcBorders>
              <w:top w:val="single" w:sz="6" w:space="0" w:color="C0C0C0"/>
              <w:bottom w:val="single" w:sz="6" w:space="0" w:color="C0C0C0"/>
            </w:tcBorders>
            <w:shd w:val="solid" w:color="C0C0C0" w:fill="auto"/>
          </w:tcPr>
          <w:p w14:paraId="4AD62D79"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159B67C1"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05E82711" w14:textId="77777777" w:rsidR="00ED5997" w:rsidRDefault="00ED5997">
            <w:pPr>
              <w:jc w:val="right"/>
              <w:rPr>
                <w:snapToGrid w:val="0"/>
                <w:color w:val="000000"/>
              </w:rPr>
            </w:pPr>
          </w:p>
        </w:tc>
        <w:tc>
          <w:tcPr>
            <w:tcW w:w="1560" w:type="dxa"/>
            <w:tcBorders>
              <w:left w:val="single" w:sz="6" w:space="0" w:color="C0C0C0"/>
            </w:tcBorders>
          </w:tcPr>
          <w:p w14:paraId="362F6362" w14:textId="77777777" w:rsidR="00ED5997" w:rsidRDefault="00ED5997">
            <w:pPr>
              <w:jc w:val="center"/>
              <w:rPr>
                <w:snapToGrid w:val="0"/>
                <w:color w:val="000000"/>
              </w:rPr>
            </w:pPr>
          </w:p>
        </w:tc>
        <w:tc>
          <w:tcPr>
            <w:tcW w:w="992" w:type="dxa"/>
          </w:tcPr>
          <w:p w14:paraId="530486E2" w14:textId="77777777" w:rsidR="00ED5997" w:rsidRDefault="00ED5997">
            <w:pPr>
              <w:jc w:val="center"/>
              <w:rPr>
                <w:snapToGrid w:val="0"/>
                <w:color w:val="000000"/>
              </w:rPr>
            </w:pPr>
          </w:p>
        </w:tc>
        <w:tc>
          <w:tcPr>
            <w:tcW w:w="992" w:type="dxa"/>
          </w:tcPr>
          <w:p w14:paraId="6FB77599" w14:textId="77777777" w:rsidR="00ED5997" w:rsidRDefault="00ED5997">
            <w:pPr>
              <w:jc w:val="center"/>
              <w:rPr>
                <w:snapToGrid w:val="0"/>
                <w:color w:val="000000"/>
              </w:rPr>
            </w:pPr>
          </w:p>
        </w:tc>
        <w:tc>
          <w:tcPr>
            <w:tcW w:w="1134" w:type="dxa"/>
          </w:tcPr>
          <w:p w14:paraId="6C276531" w14:textId="77777777" w:rsidR="00ED5997" w:rsidRDefault="00ED5997">
            <w:pPr>
              <w:jc w:val="center"/>
              <w:rPr>
                <w:snapToGrid w:val="0"/>
                <w:color w:val="000000"/>
              </w:rPr>
            </w:pPr>
          </w:p>
        </w:tc>
        <w:tc>
          <w:tcPr>
            <w:tcW w:w="1426" w:type="dxa"/>
          </w:tcPr>
          <w:p w14:paraId="3E61F752" w14:textId="77777777" w:rsidR="00ED5997" w:rsidRDefault="00ED5997">
            <w:pPr>
              <w:jc w:val="center"/>
              <w:rPr>
                <w:snapToGrid w:val="0"/>
                <w:color w:val="000000"/>
              </w:rPr>
            </w:pPr>
          </w:p>
        </w:tc>
        <w:tc>
          <w:tcPr>
            <w:tcW w:w="950" w:type="dxa"/>
          </w:tcPr>
          <w:p w14:paraId="4F59DBA1" w14:textId="77777777" w:rsidR="00ED5997" w:rsidRDefault="00ED5997">
            <w:pPr>
              <w:jc w:val="center"/>
              <w:rPr>
                <w:snapToGrid w:val="0"/>
                <w:color w:val="000000"/>
              </w:rPr>
            </w:pPr>
          </w:p>
        </w:tc>
      </w:tr>
      <w:tr w:rsidR="00ED5997" w14:paraId="4924E4C5" w14:textId="77777777" w:rsidTr="00E61F4E">
        <w:trPr>
          <w:trHeight w:val="173"/>
        </w:trPr>
        <w:tc>
          <w:tcPr>
            <w:tcW w:w="1448" w:type="dxa"/>
          </w:tcPr>
          <w:p w14:paraId="00DFAAA9" w14:textId="77777777" w:rsidR="00ED5997" w:rsidRDefault="00ED5997">
            <w:pPr>
              <w:jc w:val="right"/>
              <w:rPr>
                <w:snapToGrid w:val="0"/>
                <w:color w:val="000000"/>
              </w:rPr>
            </w:pPr>
          </w:p>
        </w:tc>
        <w:tc>
          <w:tcPr>
            <w:tcW w:w="2410" w:type="dxa"/>
            <w:tcBorders>
              <w:top w:val="single" w:sz="6" w:space="0" w:color="C0C0C0"/>
            </w:tcBorders>
          </w:tcPr>
          <w:p w14:paraId="1FA2D4A3" w14:textId="77777777" w:rsidR="00ED5997" w:rsidRDefault="00ED5997">
            <w:pPr>
              <w:rPr>
                <w:snapToGrid w:val="0"/>
                <w:color w:val="000000"/>
              </w:rPr>
            </w:pPr>
          </w:p>
        </w:tc>
        <w:tc>
          <w:tcPr>
            <w:tcW w:w="1275" w:type="dxa"/>
            <w:tcBorders>
              <w:top w:val="single" w:sz="6" w:space="0" w:color="C0C0C0"/>
            </w:tcBorders>
          </w:tcPr>
          <w:p w14:paraId="44C43061" w14:textId="77777777" w:rsidR="00ED5997" w:rsidRDefault="00ED5997">
            <w:pPr>
              <w:jc w:val="center"/>
              <w:rPr>
                <w:snapToGrid w:val="0"/>
                <w:color w:val="000000"/>
              </w:rPr>
            </w:pPr>
          </w:p>
        </w:tc>
        <w:tc>
          <w:tcPr>
            <w:tcW w:w="1134" w:type="dxa"/>
            <w:tcBorders>
              <w:top w:val="single" w:sz="6" w:space="0" w:color="C0C0C0"/>
            </w:tcBorders>
          </w:tcPr>
          <w:p w14:paraId="3580E34D" w14:textId="77777777" w:rsidR="00ED5997" w:rsidRDefault="00ED5997">
            <w:pPr>
              <w:jc w:val="center"/>
              <w:rPr>
                <w:snapToGrid w:val="0"/>
                <w:color w:val="000000"/>
              </w:rPr>
            </w:pPr>
          </w:p>
        </w:tc>
        <w:tc>
          <w:tcPr>
            <w:tcW w:w="1134" w:type="dxa"/>
            <w:tcBorders>
              <w:top w:val="single" w:sz="6" w:space="0" w:color="C0C0C0"/>
            </w:tcBorders>
          </w:tcPr>
          <w:p w14:paraId="2C9CCBE7" w14:textId="77777777" w:rsidR="00ED5997" w:rsidRDefault="00ED5997">
            <w:pPr>
              <w:jc w:val="center"/>
              <w:rPr>
                <w:snapToGrid w:val="0"/>
                <w:color w:val="000000"/>
              </w:rPr>
            </w:pPr>
          </w:p>
        </w:tc>
        <w:tc>
          <w:tcPr>
            <w:tcW w:w="1560" w:type="dxa"/>
          </w:tcPr>
          <w:p w14:paraId="164728F9" w14:textId="77777777" w:rsidR="00ED5997" w:rsidRDefault="00ED5997">
            <w:pPr>
              <w:jc w:val="center"/>
              <w:rPr>
                <w:snapToGrid w:val="0"/>
                <w:color w:val="000000"/>
              </w:rPr>
            </w:pPr>
          </w:p>
        </w:tc>
        <w:tc>
          <w:tcPr>
            <w:tcW w:w="992" w:type="dxa"/>
          </w:tcPr>
          <w:p w14:paraId="42FB99F2" w14:textId="77777777" w:rsidR="00ED5997" w:rsidRDefault="00ED5997">
            <w:pPr>
              <w:jc w:val="center"/>
              <w:rPr>
                <w:snapToGrid w:val="0"/>
                <w:color w:val="000000"/>
              </w:rPr>
            </w:pPr>
          </w:p>
        </w:tc>
        <w:tc>
          <w:tcPr>
            <w:tcW w:w="992" w:type="dxa"/>
          </w:tcPr>
          <w:p w14:paraId="494DA950" w14:textId="77777777" w:rsidR="00ED5997" w:rsidRDefault="00ED5997">
            <w:pPr>
              <w:jc w:val="center"/>
              <w:rPr>
                <w:snapToGrid w:val="0"/>
                <w:color w:val="000000"/>
              </w:rPr>
            </w:pPr>
          </w:p>
        </w:tc>
        <w:tc>
          <w:tcPr>
            <w:tcW w:w="1134" w:type="dxa"/>
          </w:tcPr>
          <w:p w14:paraId="43653815" w14:textId="77777777" w:rsidR="00ED5997" w:rsidRDefault="00ED5997">
            <w:pPr>
              <w:jc w:val="center"/>
              <w:rPr>
                <w:snapToGrid w:val="0"/>
                <w:color w:val="000000"/>
              </w:rPr>
            </w:pPr>
          </w:p>
        </w:tc>
        <w:tc>
          <w:tcPr>
            <w:tcW w:w="1426" w:type="dxa"/>
          </w:tcPr>
          <w:p w14:paraId="1D254530" w14:textId="77777777" w:rsidR="00ED5997" w:rsidRDefault="00ED5997">
            <w:pPr>
              <w:jc w:val="center"/>
              <w:rPr>
                <w:snapToGrid w:val="0"/>
                <w:color w:val="000000"/>
              </w:rPr>
            </w:pPr>
          </w:p>
        </w:tc>
        <w:tc>
          <w:tcPr>
            <w:tcW w:w="950" w:type="dxa"/>
          </w:tcPr>
          <w:p w14:paraId="39DC07D2" w14:textId="77777777" w:rsidR="00ED5997" w:rsidRDefault="00ED5997">
            <w:pPr>
              <w:jc w:val="center"/>
              <w:rPr>
                <w:snapToGrid w:val="0"/>
                <w:color w:val="000000"/>
              </w:rPr>
            </w:pPr>
          </w:p>
        </w:tc>
      </w:tr>
      <w:tr w:rsidR="00ED5997" w14:paraId="137FDC68" w14:textId="77777777" w:rsidTr="00E61F4E">
        <w:trPr>
          <w:trHeight w:val="173"/>
        </w:trPr>
        <w:tc>
          <w:tcPr>
            <w:tcW w:w="1448" w:type="dxa"/>
            <w:tcBorders>
              <w:bottom w:val="single" w:sz="6" w:space="0" w:color="auto"/>
            </w:tcBorders>
          </w:tcPr>
          <w:p w14:paraId="27693F79" w14:textId="77777777" w:rsidR="00ED5997" w:rsidRDefault="00ED5997">
            <w:pPr>
              <w:jc w:val="right"/>
              <w:rPr>
                <w:snapToGrid w:val="0"/>
                <w:color w:val="000000"/>
              </w:rPr>
            </w:pPr>
          </w:p>
        </w:tc>
        <w:tc>
          <w:tcPr>
            <w:tcW w:w="2410" w:type="dxa"/>
            <w:tcBorders>
              <w:bottom w:val="single" w:sz="6" w:space="0" w:color="auto"/>
            </w:tcBorders>
          </w:tcPr>
          <w:p w14:paraId="0BB4B9A3" w14:textId="77777777" w:rsidR="00ED5997" w:rsidRDefault="00ED5997">
            <w:pPr>
              <w:jc w:val="right"/>
              <w:rPr>
                <w:snapToGrid w:val="0"/>
                <w:color w:val="000000"/>
              </w:rPr>
            </w:pPr>
          </w:p>
        </w:tc>
        <w:tc>
          <w:tcPr>
            <w:tcW w:w="1275" w:type="dxa"/>
            <w:tcBorders>
              <w:bottom w:val="single" w:sz="6" w:space="0" w:color="auto"/>
            </w:tcBorders>
          </w:tcPr>
          <w:p w14:paraId="2F4249EE" w14:textId="77777777" w:rsidR="00ED5997" w:rsidRDefault="00ED5997">
            <w:pPr>
              <w:jc w:val="center"/>
              <w:rPr>
                <w:snapToGrid w:val="0"/>
                <w:color w:val="000000"/>
              </w:rPr>
            </w:pPr>
          </w:p>
        </w:tc>
        <w:tc>
          <w:tcPr>
            <w:tcW w:w="1134" w:type="dxa"/>
            <w:tcBorders>
              <w:bottom w:val="single" w:sz="6" w:space="0" w:color="auto"/>
            </w:tcBorders>
          </w:tcPr>
          <w:p w14:paraId="1D1AED47" w14:textId="77777777" w:rsidR="00ED5997" w:rsidRDefault="00ED5997">
            <w:pPr>
              <w:jc w:val="center"/>
              <w:rPr>
                <w:snapToGrid w:val="0"/>
                <w:color w:val="000000"/>
              </w:rPr>
            </w:pPr>
          </w:p>
        </w:tc>
        <w:tc>
          <w:tcPr>
            <w:tcW w:w="1134" w:type="dxa"/>
            <w:tcBorders>
              <w:bottom w:val="single" w:sz="6" w:space="0" w:color="auto"/>
            </w:tcBorders>
          </w:tcPr>
          <w:p w14:paraId="2D0D9104" w14:textId="77777777" w:rsidR="00ED5997" w:rsidRDefault="00ED5997">
            <w:pPr>
              <w:jc w:val="center"/>
              <w:rPr>
                <w:snapToGrid w:val="0"/>
                <w:color w:val="000000"/>
              </w:rPr>
            </w:pPr>
          </w:p>
        </w:tc>
        <w:tc>
          <w:tcPr>
            <w:tcW w:w="1560" w:type="dxa"/>
            <w:tcBorders>
              <w:bottom w:val="single" w:sz="6" w:space="0" w:color="auto"/>
            </w:tcBorders>
          </w:tcPr>
          <w:p w14:paraId="7C810038" w14:textId="77777777" w:rsidR="00ED5997" w:rsidRDefault="00ED5997">
            <w:pPr>
              <w:jc w:val="center"/>
              <w:rPr>
                <w:snapToGrid w:val="0"/>
                <w:color w:val="000000"/>
              </w:rPr>
            </w:pPr>
          </w:p>
        </w:tc>
        <w:tc>
          <w:tcPr>
            <w:tcW w:w="992" w:type="dxa"/>
            <w:tcBorders>
              <w:bottom w:val="single" w:sz="6" w:space="0" w:color="auto"/>
            </w:tcBorders>
          </w:tcPr>
          <w:p w14:paraId="7BF26644" w14:textId="77777777" w:rsidR="00ED5997" w:rsidRDefault="00ED5997">
            <w:pPr>
              <w:jc w:val="center"/>
              <w:rPr>
                <w:snapToGrid w:val="0"/>
                <w:color w:val="000000"/>
              </w:rPr>
            </w:pPr>
          </w:p>
        </w:tc>
        <w:tc>
          <w:tcPr>
            <w:tcW w:w="992" w:type="dxa"/>
            <w:tcBorders>
              <w:bottom w:val="single" w:sz="6" w:space="0" w:color="auto"/>
            </w:tcBorders>
          </w:tcPr>
          <w:p w14:paraId="1D4A3DB6" w14:textId="77777777" w:rsidR="00ED5997" w:rsidRDefault="00ED5997">
            <w:pPr>
              <w:jc w:val="center"/>
              <w:rPr>
                <w:snapToGrid w:val="0"/>
                <w:color w:val="000000"/>
              </w:rPr>
            </w:pPr>
          </w:p>
        </w:tc>
        <w:tc>
          <w:tcPr>
            <w:tcW w:w="1134" w:type="dxa"/>
            <w:tcBorders>
              <w:bottom w:val="single" w:sz="6" w:space="0" w:color="auto"/>
            </w:tcBorders>
          </w:tcPr>
          <w:p w14:paraId="442E1E19" w14:textId="77777777" w:rsidR="00ED5997" w:rsidRDefault="00ED5997">
            <w:pPr>
              <w:jc w:val="center"/>
              <w:rPr>
                <w:snapToGrid w:val="0"/>
                <w:color w:val="000000"/>
              </w:rPr>
            </w:pPr>
          </w:p>
        </w:tc>
        <w:tc>
          <w:tcPr>
            <w:tcW w:w="1426" w:type="dxa"/>
            <w:tcBorders>
              <w:bottom w:val="single" w:sz="6" w:space="0" w:color="auto"/>
            </w:tcBorders>
          </w:tcPr>
          <w:p w14:paraId="38457AA7" w14:textId="77777777" w:rsidR="00ED5997" w:rsidRDefault="00ED5997">
            <w:pPr>
              <w:jc w:val="center"/>
              <w:rPr>
                <w:snapToGrid w:val="0"/>
                <w:color w:val="000000"/>
              </w:rPr>
            </w:pPr>
          </w:p>
        </w:tc>
        <w:tc>
          <w:tcPr>
            <w:tcW w:w="950" w:type="dxa"/>
            <w:tcBorders>
              <w:bottom w:val="single" w:sz="6" w:space="0" w:color="auto"/>
            </w:tcBorders>
          </w:tcPr>
          <w:p w14:paraId="5C7F1CC7" w14:textId="77777777" w:rsidR="00ED5997" w:rsidRDefault="00ED5997">
            <w:pPr>
              <w:jc w:val="center"/>
              <w:rPr>
                <w:snapToGrid w:val="0"/>
                <w:color w:val="000000"/>
              </w:rPr>
            </w:pPr>
          </w:p>
        </w:tc>
      </w:tr>
      <w:tr w:rsidR="00ED5997" w14:paraId="66874051" w14:textId="77777777" w:rsidTr="00E61F4E">
        <w:trPr>
          <w:trHeight w:val="173"/>
        </w:trPr>
        <w:tc>
          <w:tcPr>
            <w:tcW w:w="1448" w:type="dxa"/>
            <w:tcBorders>
              <w:top w:val="single" w:sz="6" w:space="0" w:color="auto"/>
              <w:left w:val="single" w:sz="6" w:space="0" w:color="auto"/>
              <w:bottom w:val="single" w:sz="6" w:space="0" w:color="auto"/>
              <w:right w:val="single" w:sz="6" w:space="0" w:color="auto"/>
            </w:tcBorders>
          </w:tcPr>
          <w:p w14:paraId="2B373AA7" w14:textId="77777777" w:rsidR="00ED5997" w:rsidRDefault="00ED5997" w:rsidP="00E61F4E">
            <w:pPr>
              <w:ind w:left="0" w:firstLine="0"/>
              <w:jc w:val="left"/>
              <w:rPr>
                <w:snapToGrid w:val="0"/>
                <w:color w:val="000000"/>
              </w:rPr>
            </w:pPr>
            <w:r>
              <w:rPr>
                <w:snapToGrid w:val="0"/>
                <w:color w:val="000000"/>
              </w:rPr>
              <w:t>Project Number</w:t>
            </w:r>
          </w:p>
        </w:tc>
        <w:tc>
          <w:tcPr>
            <w:tcW w:w="2410" w:type="dxa"/>
            <w:tcBorders>
              <w:top w:val="single" w:sz="6" w:space="0" w:color="auto"/>
              <w:left w:val="single" w:sz="6" w:space="0" w:color="auto"/>
              <w:bottom w:val="single" w:sz="6" w:space="0" w:color="auto"/>
              <w:right w:val="single" w:sz="6" w:space="0" w:color="auto"/>
            </w:tcBorders>
          </w:tcPr>
          <w:p w14:paraId="00D1ED57" w14:textId="77777777" w:rsidR="00ED5997" w:rsidRDefault="00ED5997" w:rsidP="00E61F4E">
            <w:pPr>
              <w:ind w:left="0" w:firstLine="0"/>
              <w:jc w:val="left"/>
              <w:rPr>
                <w:snapToGrid w:val="0"/>
                <w:color w:val="000000"/>
              </w:rPr>
            </w:pPr>
            <w:r>
              <w:rPr>
                <w:snapToGrid w:val="0"/>
                <w:color w:val="000000"/>
              </w:rPr>
              <w:t>Project Name</w:t>
            </w:r>
          </w:p>
        </w:tc>
        <w:tc>
          <w:tcPr>
            <w:tcW w:w="1275" w:type="dxa"/>
            <w:tcBorders>
              <w:top w:val="single" w:sz="6" w:space="0" w:color="auto"/>
              <w:left w:val="single" w:sz="6" w:space="0" w:color="auto"/>
              <w:bottom w:val="single" w:sz="6" w:space="0" w:color="auto"/>
              <w:right w:val="single" w:sz="6" w:space="0" w:color="auto"/>
            </w:tcBorders>
          </w:tcPr>
          <w:p w14:paraId="108ADFD3" w14:textId="77777777" w:rsidR="00ED5997" w:rsidRDefault="00ED5997" w:rsidP="00E61F4E">
            <w:pPr>
              <w:ind w:left="0" w:firstLine="0"/>
              <w:jc w:val="left"/>
              <w:rPr>
                <w:snapToGrid w:val="0"/>
                <w:color w:val="000000"/>
              </w:rPr>
            </w:pPr>
            <w:r>
              <w:rPr>
                <w:snapToGrid w:val="0"/>
                <w:color w:val="000000"/>
              </w:rPr>
              <w:t>Company</w:t>
            </w:r>
          </w:p>
        </w:tc>
        <w:tc>
          <w:tcPr>
            <w:tcW w:w="1134" w:type="dxa"/>
            <w:tcBorders>
              <w:top w:val="single" w:sz="6" w:space="0" w:color="auto"/>
              <w:left w:val="single" w:sz="6" w:space="0" w:color="auto"/>
              <w:bottom w:val="single" w:sz="6" w:space="0" w:color="auto"/>
              <w:right w:val="single" w:sz="6" w:space="0" w:color="auto"/>
            </w:tcBorders>
          </w:tcPr>
          <w:p w14:paraId="3AB9647D" w14:textId="77777777" w:rsidR="00ED5997" w:rsidRDefault="00ED5997" w:rsidP="00E61F4E">
            <w:pPr>
              <w:ind w:left="0" w:firstLine="0"/>
              <w:jc w:val="left"/>
              <w:rPr>
                <w:snapToGrid w:val="0"/>
                <w:color w:val="000000"/>
              </w:rPr>
            </w:pPr>
            <w:r>
              <w:rPr>
                <w:snapToGrid w:val="0"/>
                <w:color w:val="000000"/>
              </w:rPr>
              <w:t>Material Impact</w:t>
            </w:r>
          </w:p>
        </w:tc>
        <w:tc>
          <w:tcPr>
            <w:tcW w:w="1134" w:type="dxa"/>
            <w:tcBorders>
              <w:top w:val="single" w:sz="6" w:space="0" w:color="auto"/>
              <w:left w:val="single" w:sz="6" w:space="0" w:color="auto"/>
              <w:bottom w:val="single" w:sz="6" w:space="0" w:color="auto"/>
              <w:right w:val="single" w:sz="6" w:space="0" w:color="auto"/>
            </w:tcBorders>
          </w:tcPr>
          <w:p w14:paraId="7550F5A6" w14:textId="77777777" w:rsidR="00ED5997" w:rsidRDefault="00ED5997" w:rsidP="00E61F4E">
            <w:pPr>
              <w:ind w:left="0" w:firstLine="0"/>
              <w:jc w:val="left"/>
              <w:rPr>
                <w:snapToGrid w:val="0"/>
                <w:color w:val="000000"/>
              </w:rPr>
            </w:pPr>
            <w:r>
              <w:rPr>
                <w:snapToGrid w:val="0"/>
                <w:color w:val="000000"/>
              </w:rPr>
              <w:t>Scheme Driver</w:t>
            </w:r>
          </w:p>
        </w:tc>
        <w:tc>
          <w:tcPr>
            <w:tcW w:w="1560" w:type="dxa"/>
            <w:tcBorders>
              <w:top w:val="single" w:sz="6" w:space="0" w:color="auto"/>
              <w:left w:val="single" w:sz="6" w:space="0" w:color="auto"/>
              <w:bottom w:val="single" w:sz="6" w:space="0" w:color="auto"/>
              <w:right w:val="single" w:sz="6" w:space="0" w:color="auto"/>
            </w:tcBorders>
          </w:tcPr>
          <w:p w14:paraId="3DECC88E" w14:textId="77777777" w:rsidR="00ED5997" w:rsidRDefault="00ED5997" w:rsidP="00E61F4E">
            <w:pPr>
              <w:ind w:left="0" w:firstLine="0"/>
              <w:jc w:val="left"/>
              <w:rPr>
                <w:snapToGrid w:val="0"/>
                <w:color w:val="000000"/>
              </w:rPr>
            </w:pPr>
            <w:r>
              <w:rPr>
                <w:snapToGrid w:val="0"/>
                <w:color w:val="000000"/>
              </w:rPr>
              <w:t>Commissioning Date</w:t>
            </w:r>
          </w:p>
        </w:tc>
        <w:tc>
          <w:tcPr>
            <w:tcW w:w="992" w:type="dxa"/>
            <w:tcBorders>
              <w:top w:val="single" w:sz="6" w:space="0" w:color="auto"/>
              <w:left w:val="single" w:sz="6" w:space="0" w:color="auto"/>
              <w:bottom w:val="single" w:sz="6" w:space="0" w:color="auto"/>
              <w:right w:val="single" w:sz="6" w:space="0" w:color="auto"/>
            </w:tcBorders>
          </w:tcPr>
          <w:p w14:paraId="3FD6D51D" w14:textId="77777777" w:rsidR="00ED5997" w:rsidRDefault="00ED5997" w:rsidP="00E61F4E">
            <w:pPr>
              <w:ind w:left="0" w:firstLine="0"/>
              <w:jc w:val="left"/>
              <w:rPr>
                <w:snapToGrid w:val="0"/>
                <w:color w:val="000000"/>
              </w:rPr>
            </w:pPr>
            <w:r>
              <w:rPr>
                <w:snapToGrid w:val="0"/>
                <w:color w:val="000000"/>
              </w:rPr>
              <w:t>Project Status</w:t>
            </w:r>
          </w:p>
        </w:tc>
        <w:tc>
          <w:tcPr>
            <w:tcW w:w="992" w:type="dxa"/>
            <w:tcBorders>
              <w:top w:val="single" w:sz="6" w:space="0" w:color="auto"/>
              <w:left w:val="single" w:sz="6" w:space="0" w:color="auto"/>
              <w:bottom w:val="single" w:sz="6" w:space="0" w:color="auto"/>
              <w:right w:val="single" w:sz="6" w:space="0" w:color="auto"/>
            </w:tcBorders>
          </w:tcPr>
          <w:p w14:paraId="2FBA9819" w14:textId="77777777" w:rsidR="00ED5997" w:rsidRDefault="00ED5997" w:rsidP="00E61F4E">
            <w:pPr>
              <w:ind w:left="0" w:firstLine="0"/>
              <w:jc w:val="left"/>
              <w:rPr>
                <w:snapToGrid w:val="0"/>
                <w:color w:val="000000"/>
              </w:rPr>
            </w:pPr>
            <w:r>
              <w:rPr>
                <w:snapToGrid w:val="0"/>
                <w:color w:val="000000"/>
              </w:rPr>
              <w:t>Version</w:t>
            </w:r>
          </w:p>
        </w:tc>
        <w:tc>
          <w:tcPr>
            <w:tcW w:w="1134" w:type="dxa"/>
            <w:tcBorders>
              <w:top w:val="single" w:sz="6" w:space="0" w:color="auto"/>
              <w:left w:val="single" w:sz="6" w:space="0" w:color="auto"/>
              <w:bottom w:val="single" w:sz="6" w:space="0" w:color="auto"/>
              <w:right w:val="single" w:sz="6" w:space="0" w:color="auto"/>
            </w:tcBorders>
          </w:tcPr>
          <w:p w14:paraId="2469B367" w14:textId="77777777" w:rsidR="00ED5997" w:rsidRDefault="00ED5997" w:rsidP="00E61F4E">
            <w:pPr>
              <w:ind w:left="0" w:firstLine="0"/>
              <w:jc w:val="left"/>
              <w:rPr>
                <w:snapToGrid w:val="0"/>
                <w:color w:val="000000"/>
              </w:rPr>
            </w:pPr>
            <w:r>
              <w:rPr>
                <w:snapToGrid w:val="0"/>
                <w:color w:val="000000"/>
              </w:rPr>
              <w:t>Last Updated</w:t>
            </w:r>
          </w:p>
        </w:tc>
        <w:tc>
          <w:tcPr>
            <w:tcW w:w="1426" w:type="dxa"/>
            <w:tcBorders>
              <w:top w:val="single" w:sz="6" w:space="0" w:color="auto"/>
              <w:left w:val="single" w:sz="6" w:space="0" w:color="auto"/>
              <w:bottom w:val="single" w:sz="6" w:space="0" w:color="auto"/>
              <w:right w:val="single" w:sz="6" w:space="0" w:color="auto"/>
            </w:tcBorders>
          </w:tcPr>
          <w:p w14:paraId="0614325D" w14:textId="77777777" w:rsidR="00ED5997" w:rsidRDefault="00ED5997" w:rsidP="00E61F4E">
            <w:pPr>
              <w:ind w:left="0" w:firstLine="0"/>
              <w:jc w:val="left"/>
              <w:rPr>
                <w:snapToGrid w:val="0"/>
                <w:color w:val="000000"/>
              </w:rPr>
            </w:pPr>
            <w:r>
              <w:rPr>
                <w:snapToGrid w:val="0"/>
                <w:color w:val="000000"/>
              </w:rPr>
              <w:t>Replacement?</w:t>
            </w:r>
          </w:p>
        </w:tc>
        <w:tc>
          <w:tcPr>
            <w:tcW w:w="950" w:type="dxa"/>
            <w:tcBorders>
              <w:top w:val="single" w:sz="6" w:space="0" w:color="auto"/>
              <w:left w:val="single" w:sz="6" w:space="0" w:color="auto"/>
              <w:bottom w:val="single" w:sz="6" w:space="0" w:color="auto"/>
              <w:right w:val="single" w:sz="6" w:space="0" w:color="auto"/>
            </w:tcBorders>
          </w:tcPr>
          <w:p w14:paraId="4FDCD940" w14:textId="77777777" w:rsidR="00ED5997" w:rsidRDefault="00ED5997" w:rsidP="00E61F4E">
            <w:pPr>
              <w:ind w:left="0" w:firstLine="0"/>
              <w:jc w:val="left"/>
              <w:rPr>
                <w:snapToGrid w:val="0"/>
                <w:color w:val="000000"/>
              </w:rPr>
            </w:pPr>
            <w:r>
              <w:rPr>
                <w:snapToGrid w:val="0"/>
                <w:color w:val="000000"/>
              </w:rPr>
              <w:t>User Works?</w:t>
            </w:r>
          </w:p>
        </w:tc>
      </w:tr>
      <w:tr w:rsidR="00ED5997" w14:paraId="79653641" w14:textId="77777777" w:rsidTr="00E61F4E">
        <w:trPr>
          <w:trHeight w:val="173"/>
        </w:trPr>
        <w:tc>
          <w:tcPr>
            <w:tcW w:w="1448" w:type="dxa"/>
            <w:tcBorders>
              <w:top w:val="single" w:sz="6" w:space="0" w:color="auto"/>
              <w:left w:val="single" w:sz="6" w:space="0" w:color="auto"/>
              <w:bottom w:val="single" w:sz="6" w:space="0" w:color="auto"/>
              <w:right w:val="single" w:sz="6" w:space="0" w:color="auto"/>
            </w:tcBorders>
            <w:shd w:val="solid" w:color="auto" w:fill="auto"/>
          </w:tcPr>
          <w:p w14:paraId="6DBB5BFC" w14:textId="77777777" w:rsidR="00ED5997" w:rsidRDefault="00ED5997">
            <w:pPr>
              <w:jc w:val="right"/>
              <w:rPr>
                <w:snapToGrid w:val="0"/>
                <w:color w:val="000000"/>
              </w:rPr>
            </w:pPr>
          </w:p>
        </w:tc>
        <w:tc>
          <w:tcPr>
            <w:tcW w:w="2410" w:type="dxa"/>
            <w:tcBorders>
              <w:top w:val="single" w:sz="6" w:space="0" w:color="auto"/>
              <w:left w:val="single" w:sz="6" w:space="0" w:color="auto"/>
              <w:bottom w:val="single" w:sz="6" w:space="0" w:color="auto"/>
              <w:right w:val="single" w:sz="6" w:space="0" w:color="auto"/>
            </w:tcBorders>
            <w:shd w:val="solid" w:color="auto" w:fill="auto"/>
          </w:tcPr>
          <w:p w14:paraId="47C4B65A" w14:textId="77777777" w:rsidR="00ED5997" w:rsidRDefault="00ED5997">
            <w:pPr>
              <w:jc w:val="right"/>
              <w:rPr>
                <w:snapToGrid w:val="0"/>
                <w:color w:val="000000"/>
              </w:rPr>
            </w:pPr>
          </w:p>
        </w:tc>
        <w:tc>
          <w:tcPr>
            <w:tcW w:w="1275" w:type="dxa"/>
            <w:tcBorders>
              <w:top w:val="single" w:sz="6" w:space="0" w:color="auto"/>
              <w:left w:val="single" w:sz="6" w:space="0" w:color="auto"/>
              <w:bottom w:val="single" w:sz="6" w:space="0" w:color="auto"/>
              <w:right w:val="single" w:sz="6" w:space="0" w:color="auto"/>
            </w:tcBorders>
            <w:shd w:val="solid" w:color="auto" w:fill="auto"/>
          </w:tcPr>
          <w:p w14:paraId="6094726F"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39F70110"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53F09C80" w14:textId="77777777" w:rsidR="00ED5997" w:rsidRDefault="00ED5997">
            <w:pPr>
              <w:jc w:val="center"/>
              <w:rPr>
                <w:snapToGrid w:val="0"/>
                <w:color w:val="000000"/>
              </w:rPr>
            </w:pPr>
          </w:p>
        </w:tc>
        <w:tc>
          <w:tcPr>
            <w:tcW w:w="1560" w:type="dxa"/>
            <w:tcBorders>
              <w:top w:val="single" w:sz="6" w:space="0" w:color="auto"/>
              <w:left w:val="single" w:sz="6" w:space="0" w:color="auto"/>
              <w:bottom w:val="single" w:sz="6" w:space="0" w:color="auto"/>
              <w:right w:val="single" w:sz="6" w:space="0" w:color="auto"/>
            </w:tcBorders>
            <w:shd w:val="solid" w:color="auto" w:fill="auto"/>
          </w:tcPr>
          <w:p w14:paraId="50B0C499" w14:textId="77777777" w:rsidR="00ED5997" w:rsidRDefault="00ED5997">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shd w:val="solid" w:color="auto" w:fill="auto"/>
          </w:tcPr>
          <w:p w14:paraId="28730337" w14:textId="77777777" w:rsidR="00ED5997" w:rsidRDefault="00ED5997">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shd w:val="solid" w:color="auto" w:fill="auto"/>
          </w:tcPr>
          <w:p w14:paraId="5F4F2274"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79E9B54C" w14:textId="77777777" w:rsidR="00ED5997" w:rsidRDefault="00ED5997">
            <w:pPr>
              <w:jc w:val="center"/>
              <w:rPr>
                <w:snapToGrid w:val="0"/>
                <w:color w:val="000000"/>
              </w:rPr>
            </w:pPr>
          </w:p>
        </w:tc>
        <w:tc>
          <w:tcPr>
            <w:tcW w:w="1426" w:type="dxa"/>
            <w:tcBorders>
              <w:top w:val="single" w:sz="6" w:space="0" w:color="auto"/>
              <w:left w:val="single" w:sz="6" w:space="0" w:color="auto"/>
              <w:bottom w:val="single" w:sz="6" w:space="0" w:color="auto"/>
              <w:right w:val="single" w:sz="6" w:space="0" w:color="auto"/>
            </w:tcBorders>
            <w:shd w:val="solid" w:color="auto" w:fill="auto"/>
          </w:tcPr>
          <w:p w14:paraId="15DD19CD" w14:textId="77777777" w:rsidR="00ED5997" w:rsidRDefault="00ED5997">
            <w:pPr>
              <w:jc w:val="center"/>
              <w:rPr>
                <w:snapToGrid w:val="0"/>
                <w:color w:val="000000"/>
              </w:rPr>
            </w:pPr>
          </w:p>
        </w:tc>
        <w:tc>
          <w:tcPr>
            <w:tcW w:w="950" w:type="dxa"/>
            <w:tcBorders>
              <w:top w:val="single" w:sz="6" w:space="0" w:color="auto"/>
              <w:left w:val="single" w:sz="6" w:space="0" w:color="auto"/>
              <w:bottom w:val="single" w:sz="6" w:space="0" w:color="auto"/>
              <w:right w:val="single" w:sz="6" w:space="0" w:color="auto"/>
            </w:tcBorders>
            <w:shd w:val="solid" w:color="auto" w:fill="auto"/>
          </w:tcPr>
          <w:p w14:paraId="5E33843E" w14:textId="77777777" w:rsidR="00ED5997" w:rsidRDefault="00ED5997">
            <w:pPr>
              <w:jc w:val="center"/>
              <w:rPr>
                <w:snapToGrid w:val="0"/>
                <w:color w:val="000000"/>
              </w:rPr>
            </w:pPr>
          </w:p>
        </w:tc>
      </w:tr>
      <w:tr w:rsidR="00ED5997" w14:paraId="0055F515" w14:textId="77777777" w:rsidTr="00E61F4E">
        <w:trPr>
          <w:trHeight w:val="173"/>
        </w:trPr>
        <w:tc>
          <w:tcPr>
            <w:tcW w:w="1448" w:type="dxa"/>
            <w:tcBorders>
              <w:top w:val="single" w:sz="6" w:space="0" w:color="auto"/>
              <w:left w:val="single" w:sz="6" w:space="0" w:color="C0C0C0"/>
              <w:bottom w:val="single" w:sz="6" w:space="0" w:color="C0C0C0"/>
              <w:right w:val="single" w:sz="6" w:space="0" w:color="C0C0C0"/>
            </w:tcBorders>
            <w:shd w:val="solid" w:color="C0C0C0" w:fill="auto"/>
          </w:tcPr>
          <w:p w14:paraId="3ADF65DB" w14:textId="77777777" w:rsidR="00ED5997" w:rsidRDefault="00ED5997">
            <w:pPr>
              <w:jc w:val="right"/>
              <w:rPr>
                <w:snapToGrid w:val="0"/>
                <w:color w:val="000000"/>
              </w:rPr>
            </w:pPr>
          </w:p>
        </w:tc>
        <w:tc>
          <w:tcPr>
            <w:tcW w:w="2410" w:type="dxa"/>
            <w:tcBorders>
              <w:top w:val="single" w:sz="6" w:space="0" w:color="auto"/>
              <w:left w:val="single" w:sz="6" w:space="0" w:color="C0C0C0"/>
              <w:bottom w:val="single" w:sz="6" w:space="0" w:color="C0C0C0"/>
              <w:right w:val="single" w:sz="6" w:space="0" w:color="C0C0C0"/>
            </w:tcBorders>
            <w:shd w:val="solid" w:color="C0C0C0" w:fill="auto"/>
          </w:tcPr>
          <w:p w14:paraId="27536158" w14:textId="77777777" w:rsidR="00ED5997" w:rsidRDefault="00ED5997">
            <w:pPr>
              <w:jc w:val="right"/>
              <w:rPr>
                <w:snapToGrid w:val="0"/>
                <w:color w:val="000000"/>
              </w:rPr>
            </w:pPr>
          </w:p>
        </w:tc>
        <w:tc>
          <w:tcPr>
            <w:tcW w:w="1275" w:type="dxa"/>
            <w:tcBorders>
              <w:top w:val="single" w:sz="6" w:space="0" w:color="auto"/>
              <w:left w:val="single" w:sz="6" w:space="0" w:color="C0C0C0"/>
              <w:bottom w:val="single" w:sz="6" w:space="0" w:color="C0C0C0"/>
              <w:right w:val="single" w:sz="6" w:space="0" w:color="C0C0C0"/>
            </w:tcBorders>
            <w:shd w:val="solid" w:color="C0C0C0" w:fill="auto"/>
          </w:tcPr>
          <w:p w14:paraId="44CA3E31"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1DC0B3BF"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04BC66FB" w14:textId="77777777" w:rsidR="00ED5997" w:rsidRDefault="00ED5997">
            <w:pPr>
              <w:jc w:val="center"/>
              <w:rPr>
                <w:snapToGrid w:val="0"/>
                <w:color w:val="000000"/>
              </w:rPr>
            </w:pPr>
          </w:p>
        </w:tc>
        <w:tc>
          <w:tcPr>
            <w:tcW w:w="1560" w:type="dxa"/>
            <w:tcBorders>
              <w:top w:val="single" w:sz="6" w:space="0" w:color="auto"/>
              <w:left w:val="single" w:sz="6" w:space="0" w:color="C0C0C0"/>
              <w:bottom w:val="single" w:sz="6" w:space="0" w:color="C0C0C0"/>
              <w:right w:val="single" w:sz="6" w:space="0" w:color="C0C0C0"/>
            </w:tcBorders>
            <w:shd w:val="solid" w:color="C0C0C0" w:fill="auto"/>
          </w:tcPr>
          <w:p w14:paraId="4AC74E53" w14:textId="77777777" w:rsidR="00ED5997" w:rsidRDefault="00ED5997">
            <w:pPr>
              <w:jc w:val="center"/>
              <w:rPr>
                <w:snapToGrid w:val="0"/>
                <w:color w:val="000000"/>
              </w:rPr>
            </w:pPr>
          </w:p>
        </w:tc>
        <w:tc>
          <w:tcPr>
            <w:tcW w:w="992" w:type="dxa"/>
            <w:tcBorders>
              <w:top w:val="single" w:sz="6" w:space="0" w:color="auto"/>
              <w:left w:val="single" w:sz="6" w:space="0" w:color="C0C0C0"/>
              <w:bottom w:val="single" w:sz="6" w:space="0" w:color="C0C0C0"/>
              <w:right w:val="single" w:sz="6" w:space="0" w:color="C0C0C0"/>
            </w:tcBorders>
            <w:shd w:val="solid" w:color="C0C0C0" w:fill="auto"/>
          </w:tcPr>
          <w:p w14:paraId="5B14A742" w14:textId="77777777" w:rsidR="00ED5997" w:rsidRDefault="00ED5997">
            <w:pPr>
              <w:jc w:val="center"/>
              <w:rPr>
                <w:snapToGrid w:val="0"/>
                <w:color w:val="000000"/>
              </w:rPr>
            </w:pPr>
          </w:p>
        </w:tc>
        <w:tc>
          <w:tcPr>
            <w:tcW w:w="992" w:type="dxa"/>
            <w:tcBorders>
              <w:top w:val="single" w:sz="6" w:space="0" w:color="auto"/>
              <w:left w:val="single" w:sz="6" w:space="0" w:color="C0C0C0"/>
              <w:bottom w:val="single" w:sz="6" w:space="0" w:color="C0C0C0"/>
              <w:right w:val="single" w:sz="6" w:space="0" w:color="C0C0C0"/>
            </w:tcBorders>
            <w:shd w:val="solid" w:color="C0C0C0" w:fill="auto"/>
          </w:tcPr>
          <w:p w14:paraId="42617867"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3054D0B3" w14:textId="77777777" w:rsidR="00ED5997" w:rsidRDefault="00ED5997">
            <w:pPr>
              <w:jc w:val="center"/>
              <w:rPr>
                <w:snapToGrid w:val="0"/>
                <w:color w:val="000000"/>
              </w:rPr>
            </w:pPr>
          </w:p>
        </w:tc>
        <w:tc>
          <w:tcPr>
            <w:tcW w:w="1426" w:type="dxa"/>
            <w:tcBorders>
              <w:top w:val="single" w:sz="6" w:space="0" w:color="auto"/>
              <w:left w:val="single" w:sz="6" w:space="0" w:color="C0C0C0"/>
              <w:bottom w:val="single" w:sz="6" w:space="0" w:color="C0C0C0"/>
              <w:right w:val="single" w:sz="6" w:space="0" w:color="C0C0C0"/>
            </w:tcBorders>
            <w:shd w:val="solid" w:color="C0C0C0" w:fill="auto"/>
          </w:tcPr>
          <w:p w14:paraId="40D72F3B" w14:textId="77777777" w:rsidR="00ED5997" w:rsidRDefault="00ED5997">
            <w:pPr>
              <w:jc w:val="center"/>
              <w:rPr>
                <w:snapToGrid w:val="0"/>
                <w:color w:val="000000"/>
              </w:rPr>
            </w:pPr>
          </w:p>
        </w:tc>
        <w:tc>
          <w:tcPr>
            <w:tcW w:w="950" w:type="dxa"/>
            <w:tcBorders>
              <w:top w:val="single" w:sz="6" w:space="0" w:color="auto"/>
              <w:left w:val="single" w:sz="6" w:space="0" w:color="C0C0C0"/>
              <w:bottom w:val="single" w:sz="6" w:space="0" w:color="C0C0C0"/>
              <w:right w:val="single" w:sz="6" w:space="0" w:color="C0C0C0"/>
            </w:tcBorders>
            <w:shd w:val="solid" w:color="C0C0C0" w:fill="auto"/>
          </w:tcPr>
          <w:p w14:paraId="1A3BB9DC" w14:textId="77777777" w:rsidR="00ED5997" w:rsidRDefault="00ED5997">
            <w:pPr>
              <w:jc w:val="center"/>
              <w:rPr>
                <w:snapToGrid w:val="0"/>
                <w:color w:val="000000"/>
              </w:rPr>
            </w:pPr>
          </w:p>
        </w:tc>
      </w:tr>
      <w:tr w:rsidR="00ED5997" w14:paraId="08622C07"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7CA7D707"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4DF134C9"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982D405"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B0C84DA"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A519282"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66E740D"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666BCA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E5F8F9C"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31517B4"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B3B51E6"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7DC1A19E" w14:textId="77777777" w:rsidR="00ED5997" w:rsidRDefault="00ED5997">
            <w:pPr>
              <w:jc w:val="center"/>
              <w:rPr>
                <w:snapToGrid w:val="0"/>
                <w:color w:val="000000"/>
              </w:rPr>
            </w:pPr>
          </w:p>
        </w:tc>
      </w:tr>
      <w:tr w:rsidR="00ED5997" w14:paraId="39B73228"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393FC550"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5E814D73"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2185283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0C65A8D8"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330B2389"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4D5F1A08"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47687E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6247E74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B808A7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D4E2612"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0A1744CD" w14:textId="77777777" w:rsidR="00ED5997" w:rsidRDefault="00ED5997">
            <w:pPr>
              <w:jc w:val="center"/>
              <w:rPr>
                <w:snapToGrid w:val="0"/>
                <w:color w:val="000000"/>
              </w:rPr>
            </w:pPr>
          </w:p>
        </w:tc>
      </w:tr>
      <w:tr w:rsidR="00ED5997" w14:paraId="2B7D762E"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440BFF86"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1B568D1A"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626FD49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73C97BF"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A967F3B"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2A9BFC9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D35CD8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41A6F03"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15219E0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45B9625E"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73FF7D79" w14:textId="77777777" w:rsidR="00ED5997" w:rsidRDefault="00ED5997">
            <w:pPr>
              <w:jc w:val="center"/>
              <w:rPr>
                <w:snapToGrid w:val="0"/>
                <w:color w:val="000000"/>
              </w:rPr>
            </w:pPr>
          </w:p>
        </w:tc>
      </w:tr>
      <w:tr w:rsidR="00ED5997" w14:paraId="047FAB50"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072B99DB"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2EBA238D"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5F2AC85"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39D12B0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286D8F87"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E2806E9"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09DDC75"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31F36B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4F83E061"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1143BC69"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6E9FD372" w14:textId="77777777" w:rsidR="00ED5997" w:rsidRDefault="00ED5997">
            <w:pPr>
              <w:jc w:val="center"/>
              <w:rPr>
                <w:snapToGrid w:val="0"/>
                <w:color w:val="000000"/>
              </w:rPr>
            </w:pPr>
          </w:p>
        </w:tc>
      </w:tr>
      <w:tr w:rsidR="00ED5997" w14:paraId="18D5622E"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30DBC8F2"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7AB8BE2F"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1C64FBD9"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91E8786"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3421BC3"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2A2FD9E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08C6AF5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49412FDD"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4D5FEE9"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0A11162"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3E247CD2" w14:textId="77777777" w:rsidR="00ED5997" w:rsidRDefault="00ED5997">
            <w:pPr>
              <w:jc w:val="center"/>
              <w:rPr>
                <w:snapToGrid w:val="0"/>
                <w:color w:val="000000"/>
              </w:rPr>
            </w:pPr>
          </w:p>
        </w:tc>
      </w:tr>
      <w:tr w:rsidR="00ED5997" w14:paraId="5E14ED29"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4D242E24"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000AF419"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F430E7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0A8ECB98"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23253799"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65D2B6F4"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FC1AEB1"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2457A66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19778A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3AFDC56A"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348B464E" w14:textId="77777777" w:rsidR="00ED5997" w:rsidRDefault="00ED5997">
            <w:pPr>
              <w:jc w:val="center"/>
              <w:rPr>
                <w:snapToGrid w:val="0"/>
                <w:color w:val="000000"/>
              </w:rPr>
            </w:pPr>
          </w:p>
        </w:tc>
      </w:tr>
      <w:tr w:rsidR="00ED5997" w14:paraId="5E396F7B"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63DB1B07"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67A8D347"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52BE2EAC"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5115B31"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5E4576A"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3FA7DF0"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BBE2067"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07EDDC73"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4B2ED0C3"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5E0BB064"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017AC738" w14:textId="77777777" w:rsidR="00ED5997" w:rsidRDefault="00ED5997">
            <w:pPr>
              <w:jc w:val="center"/>
              <w:rPr>
                <w:snapToGrid w:val="0"/>
                <w:color w:val="000000"/>
              </w:rPr>
            </w:pPr>
          </w:p>
        </w:tc>
      </w:tr>
    </w:tbl>
    <w:p w14:paraId="5C76AE1B" w14:textId="77777777" w:rsidR="00ED5997" w:rsidRDefault="00ED5997">
      <w:pPr>
        <w:pStyle w:val="Header"/>
        <w:tabs>
          <w:tab w:val="clear" w:pos="4153"/>
          <w:tab w:val="clear" w:pos="8306"/>
        </w:tabs>
        <w:sectPr w:rsidR="00ED5997">
          <w:pgSz w:w="16840" w:h="11907" w:orient="landscape" w:code="9"/>
          <w:pgMar w:top="1797" w:right="1440" w:bottom="1797" w:left="1440" w:header="720" w:footer="720" w:gutter="0"/>
          <w:cols w:space="720"/>
        </w:sectPr>
      </w:pPr>
    </w:p>
    <w:p w14:paraId="500220BE" w14:textId="77777777" w:rsidR="007136A7" w:rsidRDefault="00ED5997" w:rsidP="00E61F4E">
      <w:pPr>
        <w:pStyle w:val="Heading5"/>
        <w:spacing w:after="0"/>
        <w:ind w:left="0" w:firstLine="0"/>
        <w:jc w:val="left"/>
      </w:pPr>
      <w:r>
        <w:lastRenderedPageBreak/>
        <w:t xml:space="preserve">Appendix </w:t>
      </w:r>
      <w:r w:rsidR="001862BC">
        <w:t>C</w:t>
      </w:r>
      <w:r>
        <w:t xml:space="preserve">: </w:t>
      </w:r>
      <w:r w:rsidR="007136A7">
        <w:t>Planning request pro forma</w:t>
      </w:r>
    </w:p>
    <w:p w14:paraId="7CAEF82E" w14:textId="77777777" w:rsidR="007136A7" w:rsidRDefault="007136A7" w:rsidP="00E61F4E">
      <w:pPr>
        <w:pStyle w:val="Heading1"/>
        <w:numPr>
          <w:ilvl w:val="0"/>
          <w:numId w:val="0"/>
        </w:numPr>
        <w:jc w:val="left"/>
        <w:rPr>
          <w:sz w:val="20"/>
        </w:rPr>
      </w:pPr>
      <w:r>
        <w:rPr>
          <w:sz w:val="20"/>
        </w:rPr>
        <w:t xml:space="preserve">Planning Request </w:t>
      </w:r>
      <w:r w:rsidR="00CE19FC">
        <w:rPr>
          <w:sz w:val="20"/>
        </w:rPr>
        <w:t>[Company Name]</w:t>
      </w:r>
      <w:r>
        <w:rPr>
          <w:sz w:val="20"/>
        </w:rPr>
        <w:t xml:space="preserve"> 20**/00**</w:t>
      </w:r>
    </w:p>
    <w:p w14:paraId="5F73F0C6" w14:textId="77777777" w:rsidR="007136A7" w:rsidRDefault="007136A7" w:rsidP="007136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6"/>
      </w:tblGrid>
      <w:tr w:rsidR="007136A7" w14:paraId="0C8BF62A" w14:textId="77777777" w:rsidTr="004F4707">
        <w:tc>
          <w:tcPr>
            <w:tcW w:w="9286" w:type="dxa"/>
          </w:tcPr>
          <w:p w14:paraId="7DE8C3B4" w14:textId="77777777" w:rsidR="007136A7" w:rsidRDefault="007136A7" w:rsidP="00E61F4E">
            <w:pPr>
              <w:ind w:left="0" w:firstLine="0"/>
              <w:rPr>
                <w:u w:val="single"/>
              </w:rPr>
            </w:pPr>
            <w:r>
              <w:rPr>
                <w:u w:val="single"/>
              </w:rPr>
              <w:t>Requesting Party:</w:t>
            </w:r>
          </w:p>
          <w:p w14:paraId="65A8C02F" w14:textId="77777777" w:rsidR="007136A7" w:rsidRDefault="007136A7" w:rsidP="00E61F4E">
            <w:pPr>
              <w:ind w:left="0" w:firstLine="0"/>
            </w:pPr>
          </w:p>
          <w:p w14:paraId="15E1A537" w14:textId="77777777" w:rsidR="007136A7" w:rsidRDefault="007136A7" w:rsidP="00E61F4E">
            <w:pPr>
              <w:ind w:left="0" w:firstLine="0"/>
            </w:pPr>
          </w:p>
        </w:tc>
      </w:tr>
      <w:tr w:rsidR="007136A7" w14:paraId="77028556" w14:textId="77777777" w:rsidTr="004F4707">
        <w:tc>
          <w:tcPr>
            <w:tcW w:w="9286" w:type="dxa"/>
          </w:tcPr>
          <w:p w14:paraId="706F7229" w14:textId="77777777" w:rsidR="007136A7" w:rsidRDefault="007136A7" w:rsidP="00E61F4E">
            <w:pPr>
              <w:ind w:left="0" w:firstLine="0"/>
              <w:rPr>
                <w:u w:val="single"/>
              </w:rPr>
            </w:pPr>
            <w:r>
              <w:rPr>
                <w:u w:val="single"/>
              </w:rPr>
              <w:t>Party to whom request is being made:</w:t>
            </w:r>
          </w:p>
          <w:p w14:paraId="7E7B84FA" w14:textId="77777777" w:rsidR="007136A7" w:rsidRDefault="007136A7" w:rsidP="00E61F4E">
            <w:pPr>
              <w:ind w:left="0" w:firstLine="0"/>
            </w:pPr>
          </w:p>
          <w:p w14:paraId="63A97536" w14:textId="77777777" w:rsidR="007136A7" w:rsidRDefault="007136A7" w:rsidP="00E61F4E">
            <w:pPr>
              <w:ind w:left="0" w:firstLine="0"/>
            </w:pPr>
          </w:p>
        </w:tc>
      </w:tr>
      <w:tr w:rsidR="007136A7" w14:paraId="2961A7FD" w14:textId="77777777" w:rsidTr="004F4707">
        <w:tc>
          <w:tcPr>
            <w:tcW w:w="9286" w:type="dxa"/>
          </w:tcPr>
          <w:p w14:paraId="36C22396" w14:textId="77777777" w:rsidR="007136A7" w:rsidRDefault="007136A7" w:rsidP="00E61F4E">
            <w:pPr>
              <w:ind w:left="0" w:firstLine="0"/>
              <w:rPr>
                <w:u w:val="single"/>
              </w:rPr>
            </w:pPr>
            <w:r>
              <w:rPr>
                <w:u w:val="single"/>
              </w:rPr>
              <w:t>Date Request made:</w:t>
            </w:r>
          </w:p>
          <w:p w14:paraId="50DC0855" w14:textId="77777777" w:rsidR="007136A7" w:rsidRDefault="007136A7" w:rsidP="00E61F4E">
            <w:pPr>
              <w:ind w:left="0" w:firstLine="0"/>
            </w:pPr>
          </w:p>
          <w:p w14:paraId="243892BA" w14:textId="77777777" w:rsidR="007136A7" w:rsidRDefault="007136A7" w:rsidP="00E61F4E">
            <w:pPr>
              <w:ind w:left="0" w:firstLine="0"/>
            </w:pPr>
          </w:p>
        </w:tc>
      </w:tr>
      <w:tr w:rsidR="007136A7" w:rsidRPr="00F82EF0" w14:paraId="5F06B4F7" w14:textId="77777777" w:rsidTr="004F4707">
        <w:tc>
          <w:tcPr>
            <w:tcW w:w="9286" w:type="dxa"/>
          </w:tcPr>
          <w:p w14:paraId="22765427" w14:textId="77777777" w:rsidR="007136A7" w:rsidRPr="00F82EF0" w:rsidRDefault="007136A7" w:rsidP="00E61F4E">
            <w:pPr>
              <w:ind w:left="0" w:firstLine="0"/>
            </w:pPr>
            <w:r w:rsidRPr="00F82EF0">
              <w:rPr>
                <w:u w:val="single"/>
              </w:rPr>
              <w:t>Description of requested change</w:t>
            </w:r>
            <w:r w:rsidRPr="00F82EF0">
              <w:t xml:space="preserve"> (including reference to relevant Investment Plan where appropriate):</w:t>
            </w:r>
          </w:p>
          <w:p w14:paraId="30871B55" w14:textId="77777777" w:rsidR="007136A7" w:rsidRDefault="007136A7" w:rsidP="00E61F4E">
            <w:pPr>
              <w:ind w:left="0" w:firstLine="0"/>
            </w:pPr>
          </w:p>
          <w:p w14:paraId="4A306A70" w14:textId="77777777" w:rsidR="007136A7" w:rsidRDefault="007136A7" w:rsidP="00E61F4E">
            <w:pPr>
              <w:ind w:left="0" w:firstLine="0"/>
            </w:pPr>
          </w:p>
          <w:p w14:paraId="3E702D5E" w14:textId="77777777" w:rsidR="007136A7" w:rsidRDefault="007136A7" w:rsidP="00E61F4E">
            <w:pPr>
              <w:ind w:left="0" w:firstLine="0"/>
            </w:pPr>
          </w:p>
          <w:p w14:paraId="70895174" w14:textId="77777777" w:rsidR="007136A7" w:rsidRPr="00F82EF0" w:rsidRDefault="007136A7" w:rsidP="00E61F4E">
            <w:pPr>
              <w:ind w:left="0" w:firstLine="0"/>
            </w:pPr>
          </w:p>
        </w:tc>
      </w:tr>
      <w:tr w:rsidR="007136A7" w:rsidRPr="00F82EF0" w14:paraId="608AD460" w14:textId="77777777" w:rsidTr="004F4707">
        <w:tc>
          <w:tcPr>
            <w:tcW w:w="9286" w:type="dxa"/>
          </w:tcPr>
          <w:p w14:paraId="1F59623E" w14:textId="77777777" w:rsidR="007136A7" w:rsidRPr="00F82EF0" w:rsidRDefault="007136A7" w:rsidP="00E61F4E">
            <w:pPr>
              <w:ind w:left="0" w:firstLine="0"/>
              <w:rPr>
                <w:u w:val="single"/>
              </w:rPr>
            </w:pPr>
            <w:r>
              <w:rPr>
                <w:u w:val="single"/>
              </w:rPr>
              <w:t>Reason for the Planning Request</w:t>
            </w:r>
          </w:p>
          <w:p w14:paraId="431A9753" w14:textId="77777777" w:rsidR="007136A7" w:rsidRDefault="007136A7" w:rsidP="00E61F4E">
            <w:pPr>
              <w:ind w:left="0" w:firstLine="0"/>
              <w:rPr>
                <w:u w:val="single"/>
              </w:rPr>
            </w:pPr>
          </w:p>
          <w:p w14:paraId="6E2C2AD5" w14:textId="77777777" w:rsidR="007136A7" w:rsidRDefault="007136A7" w:rsidP="00E61F4E">
            <w:pPr>
              <w:ind w:left="0" w:firstLine="0"/>
              <w:rPr>
                <w:u w:val="single"/>
              </w:rPr>
            </w:pPr>
          </w:p>
          <w:p w14:paraId="2F742BDC" w14:textId="77777777" w:rsidR="007136A7" w:rsidRDefault="007136A7" w:rsidP="00E61F4E">
            <w:pPr>
              <w:ind w:left="0" w:firstLine="0"/>
              <w:rPr>
                <w:u w:val="single"/>
              </w:rPr>
            </w:pPr>
          </w:p>
          <w:p w14:paraId="16C361C7" w14:textId="77777777" w:rsidR="007136A7" w:rsidRPr="00F82EF0" w:rsidRDefault="007136A7" w:rsidP="00E61F4E">
            <w:pPr>
              <w:ind w:left="0" w:firstLine="0"/>
              <w:rPr>
                <w:u w:val="single"/>
              </w:rPr>
            </w:pPr>
          </w:p>
        </w:tc>
      </w:tr>
      <w:tr w:rsidR="007136A7" w:rsidRPr="00F82EF0" w14:paraId="0EC04852" w14:textId="77777777" w:rsidTr="004F4707">
        <w:tc>
          <w:tcPr>
            <w:tcW w:w="9286" w:type="dxa"/>
          </w:tcPr>
          <w:p w14:paraId="490252D9" w14:textId="77777777" w:rsidR="007136A7" w:rsidRPr="00F82EF0" w:rsidRDefault="007136A7" w:rsidP="00E61F4E">
            <w:pPr>
              <w:ind w:left="0" w:firstLine="0"/>
            </w:pPr>
            <w:r>
              <w:rPr>
                <w:u w:val="single"/>
              </w:rPr>
              <w:t>Outages requested</w:t>
            </w:r>
            <w:r w:rsidR="00051894">
              <w:rPr>
                <w:u w:val="single"/>
              </w:rPr>
              <w:t>*</w:t>
            </w:r>
          </w:p>
          <w:p w14:paraId="79311EDA" w14:textId="77777777" w:rsidR="007136A7" w:rsidRDefault="007136A7" w:rsidP="00E61F4E">
            <w:pPr>
              <w:ind w:left="0" w:firstLine="0"/>
              <w:rPr>
                <w:u w:val="single"/>
              </w:rPr>
            </w:pPr>
          </w:p>
          <w:p w14:paraId="6C799118" w14:textId="77777777" w:rsidR="007136A7" w:rsidRDefault="007136A7" w:rsidP="00E61F4E">
            <w:pPr>
              <w:ind w:left="0" w:firstLine="0"/>
              <w:rPr>
                <w:u w:val="single"/>
              </w:rPr>
            </w:pPr>
          </w:p>
        </w:tc>
      </w:tr>
      <w:tr w:rsidR="007136A7" w:rsidRPr="00F82EF0" w14:paraId="32569FFF" w14:textId="77777777" w:rsidTr="004F4707">
        <w:tc>
          <w:tcPr>
            <w:tcW w:w="9286" w:type="dxa"/>
          </w:tcPr>
          <w:p w14:paraId="01A33C59" w14:textId="77777777" w:rsidR="007136A7" w:rsidRDefault="007136A7" w:rsidP="00E61F4E">
            <w:pPr>
              <w:ind w:left="0" w:firstLine="0"/>
              <w:rPr>
                <w:u w:val="single"/>
              </w:rPr>
            </w:pPr>
            <w:r>
              <w:rPr>
                <w:u w:val="single"/>
              </w:rPr>
              <w:t>Assessment of Operational Impact</w:t>
            </w:r>
          </w:p>
          <w:p w14:paraId="6E4ECB8A" w14:textId="77777777" w:rsidR="007136A7" w:rsidRDefault="007136A7" w:rsidP="00E61F4E">
            <w:pPr>
              <w:ind w:left="0" w:firstLine="0"/>
              <w:rPr>
                <w:u w:val="single"/>
              </w:rPr>
            </w:pPr>
          </w:p>
          <w:p w14:paraId="5FE36997" w14:textId="77777777" w:rsidR="007136A7" w:rsidRDefault="007136A7" w:rsidP="00E61F4E">
            <w:pPr>
              <w:ind w:left="0" w:firstLine="0"/>
              <w:rPr>
                <w:u w:val="single"/>
              </w:rPr>
            </w:pPr>
          </w:p>
        </w:tc>
      </w:tr>
      <w:tr w:rsidR="007136A7" w:rsidRPr="00F82EF0" w14:paraId="2D10AA7F" w14:textId="77777777" w:rsidTr="004F4707">
        <w:tc>
          <w:tcPr>
            <w:tcW w:w="9286" w:type="dxa"/>
          </w:tcPr>
          <w:p w14:paraId="4044C0D2" w14:textId="77777777" w:rsidR="007136A7" w:rsidRDefault="007136A7" w:rsidP="00E61F4E">
            <w:pPr>
              <w:ind w:left="0" w:firstLine="0"/>
              <w:rPr>
                <w:u w:val="single"/>
              </w:rPr>
            </w:pPr>
            <w:r>
              <w:rPr>
                <w:u w:val="single"/>
              </w:rPr>
              <w:t>Note of any Health and Safety Issues as a result of this request.</w:t>
            </w:r>
          </w:p>
          <w:p w14:paraId="28A60132" w14:textId="77777777" w:rsidR="007136A7" w:rsidRDefault="007136A7" w:rsidP="00E61F4E">
            <w:pPr>
              <w:ind w:left="0" w:firstLine="0"/>
              <w:rPr>
                <w:u w:val="single"/>
              </w:rPr>
            </w:pPr>
          </w:p>
          <w:p w14:paraId="0388AAE4" w14:textId="77777777" w:rsidR="007136A7" w:rsidRDefault="007136A7" w:rsidP="00E61F4E">
            <w:pPr>
              <w:ind w:left="0" w:firstLine="0"/>
              <w:rPr>
                <w:u w:val="single"/>
              </w:rPr>
            </w:pPr>
          </w:p>
        </w:tc>
      </w:tr>
      <w:tr w:rsidR="007136A7" w:rsidRPr="00F82EF0" w14:paraId="3D91E8C6" w14:textId="77777777" w:rsidTr="004F4707">
        <w:tc>
          <w:tcPr>
            <w:tcW w:w="9286" w:type="dxa"/>
          </w:tcPr>
          <w:p w14:paraId="7369906B" w14:textId="77777777" w:rsidR="007136A7" w:rsidRDefault="007136A7" w:rsidP="00E61F4E">
            <w:pPr>
              <w:ind w:left="0" w:firstLine="0"/>
              <w:rPr>
                <w:u w:val="single"/>
              </w:rPr>
            </w:pPr>
            <w:r>
              <w:rPr>
                <w:u w:val="single"/>
              </w:rPr>
              <w:t>Note of impact to any third party.</w:t>
            </w:r>
          </w:p>
          <w:p w14:paraId="33D6413F" w14:textId="77777777" w:rsidR="007136A7" w:rsidRPr="00F82EF0" w:rsidRDefault="007136A7" w:rsidP="00E61F4E">
            <w:pPr>
              <w:ind w:left="0" w:firstLine="0"/>
            </w:pPr>
          </w:p>
        </w:tc>
      </w:tr>
    </w:tbl>
    <w:p w14:paraId="219BDA6F" w14:textId="77777777" w:rsidR="007136A7" w:rsidRDefault="00051894" w:rsidP="00E61F4E">
      <w:pPr>
        <w:ind w:left="0" w:firstLine="0"/>
        <w:jc w:val="left"/>
      </w:pPr>
      <w:r>
        <w:t>*If not included in PLD, outages shall be notified via STCP11-1 process and annotated with PLD reference number.</w:t>
      </w:r>
    </w:p>
    <w:p w14:paraId="73179A61" w14:textId="77777777" w:rsidR="007136A7" w:rsidRPr="00F82EF0" w:rsidRDefault="007136A7" w:rsidP="00E61F4E">
      <w:pPr>
        <w:ind w:left="0" w:firstLine="0"/>
        <w:jc w:val="left"/>
      </w:pPr>
      <w:r w:rsidRPr="00F82EF0">
        <w:t>Planning request to be submitted to appropriate Investment Planning data co-ordinator:</w:t>
      </w:r>
    </w:p>
    <w:p w14:paraId="6B8A7512" w14:textId="77777777" w:rsidR="007136A7" w:rsidRPr="00F82EF0" w:rsidRDefault="00CE19FC" w:rsidP="00E61F4E">
      <w:pPr>
        <w:ind w:left="0" w:firstLine="0"/>
        <w:jc w:val="left"/>
        <w:rPr>
          <w:snapToGrid w:val="0"/>
        </w:rPr>
      </w:pPr>
      <w:r>
        <w:rPr>
          <w:snapToGrid w:val="0"/>
        </w:rPr>
        <w:t>NGET</w:t>
      </w:r>
      <w:r w:rsidR="007136A7" w:rsidRPr="00F82EF0">
        <w:rPr>
          <w:snapToGrid w:val="0"/>
        </w:rPr>
        <w:tab/>
      </w:r>
      <w:r w:rsidR="007136A7" w:rsidRPr="00F82EF0">
        <w:rPr>
          <w:snapToGrid w:val="0"/>
          <w:color w:val="0000FF"/>
          <w:u w:val="single"/>
        </w:rPr>
        <w:t>IP.DATA@</w:t>
      </w:r>
      <w:r w:rsidR="0017349F">
        <w:rPr>
          <w:snapToGrid w:val="0"/>
          <w:color w:val="0000FF"/>
          <w:u w:val="single"/>
        </w:rPr>
        <w:t>nationalgrid</w:t>
      </w:r>
      <w:r w:rsidR="007136A7" w:rsidRPr="00F82EF0">
        <w:rPr>
          <w:snapToGrid w:val="0"/>
          <w:color w:val="0000FF"/>
          <w:u w:val="single"/>
        </w:rPr>
        <w:t>.com</w:t>
      </w:r>
    </w:p>
    <w:p w14:paraId="39BA1ADE" w14:textId="77777777" w:rsidR="007136A7" w:rsidRDefault="007136A7" w:rsidP="00E61F4E">
      <w:pPr>
        <w:ind w:left="0" w:firstLine="0"/>
        <w:jc w:val="left"/>
        <w:rPr>
          <w:rFonts w:ascii="MS Sans Serif" w:hAnsi="MS Sans Serif"/>
          <w:snapToGrid w:val="0"/>
        </w:rPr>
      </w:pPr>
      <w:r w:rsidRPr="00F82EF0">
        <w:rPr>
          <w:snapToGrid w:val="0"/>
        </w:rPr>
        <w:t>SHETL</w:t>
      </w:r>
      <w:r w:rsidRPr="00F82EF0">
        <w:rPr>
          <w:snapToGrid w:val="0"/>
        </w:rPr>
        <w:tab/>
      </w:r>
      <w:r w:rsidRPr="00F82EF0">
        <w:rPr>
          <w:snapToGrid w:val="0"/>
        </w:rPr>
        <w:tab/>
      </w:r>
      <w:r w:rsidRPr="00F82EF0">
        <w:rPr>
          <w:snapToGrid w:val="0"/>
          <w:color w:val="0000FF"/>
          <w:u w:val="single"/>
        </w:rPr>
        <w:t>Betta.rtsdata@s</w:t>
      </w:r>
      <w:r w:rsidR="0017349F">
        <w:rPr>
          <w:snapToGrid w:val="0"/>
          <w:color w:val="0000FF"/>
          <w:u w:val="single"/>
        </w:rPr>
        <w:t>se.com</w:t>
      </w:r>
    </w:p>
    <w:p w14:paraId="33A57CB5" w14:textId="77777777" w:rsidR="007136A7" w:rsidRDefault="007136A7" w:rsidP="00E61F4E">
      <w:pPr>
        <w:ind w:left="0" w:firstLine="0"/>
        <w:jc w:val="left"/>
      </w:pPr>
      <w:r>
        <w:rPr>
          <w:snapToGrid w:val="0"/>
        </w:rPr>
        <w:t>SPT</w:t>
      </w:r>
      <w:r>
        <w:rPr>
          <w:snapToGrid w:val="0"/>
        </w:rPr>
        <w:tab/>
      </w:r>
      <w:r>
        <w:rPr>
          <w:snapToGrid w:val="0"/>
        </w:rPr>
        <w:tab/>
      </w:r>
      <w:r>
        <w:rPr>
          <w:snapToGrid w:val="0"/>
          <w:color w:val="0000FF"/>
          <w:u w:val="single"/>
        </w:rPr>
        <w:t>IP.Data@sp</w:t>
      </w:r>
      <w:r w:rsidR="0017349F">
        <w:rPr>
          <w:snapToGrid w:val="0"/>
          <w:color w:val="0000FF"/>
          <w:u w:val="single"/>
        </w:rPr>
        <w:t>energynetworks</w:t>
      </w:r>
      <w:r>
        <w:rPr>
          <w:snapToGrid w:val="0"/>
          <w:color w:val="0000FF"/>
          <w:u w:val="single"/>
        </w:rPr>
        <w:t>.com</w:t>
      </w:r>
    </w:p>
    <w:p w14:paraId="6EADFF39" w14:textId="77777777" w:rsidR="007136A7" w:rsidRPr="007136A7" w:rsidRDefault="007136A7" w:rsidP="007136A7"/>
    <w:p w14:paraId="242514E3" w14:textId="77777777" w:rsidR="00ED5997" w:rsidRDefault="007136A7" w:rsidP="00E61F4E">
      <w:pPr>
        <w:pStyle w:val="Heading5"/>
        <w:spacing w:after="0"/>
        <w:ind w:left="0" w:firstLine="0"/>
        <w:jc w:val="left"/>
      </w:pPr>
      <w:r>
        <w:lastRenderedPageBreak/>
        <w:t xml:space="preserve">Appendix D: </w:t>
      </w:r>
      <w:r w:rsidR="00ED5997">
        <w:t xml:space="preserve">Abbreviations &amp; Definitions </w:t>
      </w:r>
    </w:p>
    <w:p w14:paraId="3D9F0096" w14:textId="77777777" w:rsidR="00ED5997" w:rsidRDefault="00ED5997" w:rsidP="00E61F4E">
      <w:pPr>
        <w:pStyle w:val="Heading6"/>
        <w:spacing w:before="0" w:after="0"/>
        <w:ind w:left="0" w:firstLine="0"/>
        <w:jc w:val="left"/>
      </w:pPr>
    </w:p>
    <w:p w14:paraId="17E65635" w14:textId="77777777" w:rsidR="00ED5997" w:rsidRDefault="00ED5997" w:rsidP="00E61F4E">
      <w:pPr>
        <w:pStyle w:val="Heading6"/>
        <w:spacing w:before="0" w:after="120"/>
        <w:ind w:left="0" w:firstLine="0"/>
        <w:jc w:val="left"/>
      </w:pPr>
      <w:r>
        <w:t>Abbreviations</w:t>
      </w:r>
    </w:p>
    <w:p w14:paraId="57B26E25" w14:textId="77777777" w:rsidR="00A37560" w:rsidRDefault="00A37560" w:rsidP="00A37560">
      <w:pPr>
        <w:pStyle w:val="Left15"/>
        <w:spacing w:before="0" w:after="120"/>
        <w:ind w:left="0" w:firstLine="0"/>
        <w:jc w:val="left"/>
      </w:pPr>
      <w:r>
        <w:t xml:space="preserve">DNO </w:t>
      </w:r>
      <w:r>
        <w:tab/>
      </w:r>
      <w:r>
        <w:tab/>
        <w:t>Distribution Network Operator</w:t>
      </w:r>
    </w:p>
    <w:p w14:paraId="733855E2" w14:textId="77777777" w:rsidR="00A37560" w:rsidRDefault="00A37560" w:rsidP="00A37560">
      <w:pPr>
        <w:pStyle w:val="Left15"/>
        <w:spacing w:before="0" w:after="120"/>
        <w:ind w:left="0" w:firstLine="0"/>
        <w:jc w:val="left"/>
      </w:pPr>
      <w:r>
        <w:t xml:space="preserve">NETS SQSS </w:t>
      </w:r>
      <w:r>
        <w:tab/>
        <w:t xml:space="preserve">NETS Security and Quality of Supply Standard </w:t>
      </w:r>
    </w:p>
    <w:p w14:paraId="5343B424" w14:textId="77777777" w:rsidR="00A37560" w:rsidRDefault="00A37560" w:rsidP="00A37560">
      <w:pPr>
        <w:pStyle w:val="StyleHeading3Left15cmFirstline0cm"/>
        <w:keepLines w:val="0"/>
        <w:jc w:val="left"/>
        <w:rPr>
          <w:snapToGrid w:val="0"/>
        </w:rPr>
      </w:pPr>
      <w:r>
        <w:rPr>
          <w:snapToGrid w:val="0"/>
        </w:rPr>
        <w:t xml:space="preserve">JPC </w:t>
      </w:r>
      <w:r>
        <w:rPr>
          <w:snapToGrid w:val="0"/>
        </w:rPr>
        <w:tab/>
      </w:r>
      <w:r>
        <w:rPr>
          <w:snapToGrid w:val="0"/>
        </w:rPr>
        <w:tab/>
        <w:t>Joint Planning Committee</w:t>
      </w:r>
    </w:p>
    <w:p w14:paraId="6762986D" w14:textId="77777777" w:rsidR="00A37560" w:rsidRDefault="00A37560" w:rsidP="00A37560">
      <w:pPr>
        <w:pStyle w:val="StyleHeading3Left15cmFirstline0cm"/>
        <w:keepNext w:val="0"/>
        <w:keepLines w:val="0"/>
        <w:jc w:val="left"/>
        <w:outlineLvl w:val="9"/>
        <w:rPr>
          <w:snapToGrid w:val="0"/>
        </w:rPr>
      </w:pPr>
      <w:r>
        <w:rPr>
          <w:snapToGrid w:val="0"/>
        </w:rPr>
        <w:t xml:space="preserve">JSDL </w:t>
      </w:r>
      <w:r>
        <w:rPr>
          <w:snapToGrid w:val="0"/>
        </w:rPr>
        <w:tab/>
      </w:r>
      <w:r>
        <w:rPr>
          <w:snapToGrid w:val="0"/>
        </w:rPr>
        <w:tab/>
        <w:t>Joint System Development Liaison Group</w:t>
      </w:r>
    </w:p>
    <w:p w14:paraId="4C7E7526" w14:textId="77777777" w:rsidR="00A37560" w:rsidRDefault="00A37560" w:rsidP="00A37560">
      <w:pPr>
        <w:pStyle w:val="StyleHeading3Left15cmFirstline0cm"/>
        <w:keepNext w:val="0"/>
        <w:keepLines w:val="0"/>
        <w:jc w:val="left"/>
        <w:outlineLvl w:val="9"/>
        <w:rPr>
          <w:snapToGrid w:val="0"/>
        </w:rPr>
      </w:pPr>
      <w:r>
        <w:rPr>
          <w:snapToGrid w:val="0"/>
        </w:rPr>
        <w:t>NOA</w:t>
      </w:r>
      <w:r>
        <w:rPr>
          <w:snapToGrid w:val="0"/>
        </w:rPr>
        <w:tab/>
      </w:r>
      <w:r>
        <w:rPr>
          <w:snapToGrid w:val="0"/>
        </w:rPr>
        <w:tab/>
        <w:t>Network Options Assessment</w:t>
      </w:r>
    </w:p>
    <w:p w14:paraId="2A610DB2" w14:textId="77777777" w:rsidR="00A37560" w:rsidRDefault="00A37560" w:rsidP="00A37560">
      <w:pPr>
        <w:ind w:left="0" w:firstLine="0"/>
        <w:jc w:val="left"/>
        <w:rPr>
          <w:snapToGrid w:val="0"/>
        </w:rPr>
      </w:pPr>
      <w:r>
        <w:rPr>
          <w:snapToGrid w:val="0"/>
        </w:rPr>
        <w:t>PLD</w:t>
      </w:r>
      <w:r>
        <w:rPr>
          <w:snapToGrid w:val="0"/>
        </w:rPr>
        <w:tab/>
      </w:r>
      <w:r>
        <w:rPr>
          <w:snapToGrid w:val="0"/>
        </w:rPr>
        <w:tab/>
        <w:t>Project Listing Document</w:t>
      </w:r>
    </w:p>
    <w:p w14:paraId="521EC5A9" w14:textId="77777777" w:rsidR="00A37560" w:rsidRDefault="00A37560" w:rsidP="00A37560">
      <w:pPr>
        <w:pStyle w:val="Left15"/>
        <w:spacing w:before="0" w:after="120"/>
        <w:ind w:left="0" w:firstLine="0"/>
        <w:jc w:val="left"/>
      </w:pPr>
      <w:r>
        <w:t>SRF</w:t>
      </w:r>
      <w:r>
        <w:tab/>
      </w:r>
      <w:r>
        <w:tab/>
        <w:t>Solution Requirement Form</w:t>
      </w:r>
    </w:p>
    <w:p w14:paraId="0191CBBA" w14:textId="77777777" w:rsidR="00A37560" w:rsidRDefault="00A37560" w:rsidP="00A37560">
      <w:pPr>
        <w:pStyle w:val="Left15"/>
        <w:spacing w:before="0" w:after="120"/>
        <w:ind w:left="0" w:firstLine="0"/>
        <w:jc w:val="left"/>
      </w:pPr>
      <w:r>
        <w:t>SRS</w:t>
      </w:r>
      <w:r>
        <w:tab/>
      </w:r>
      <w:r>
        <w:tab/>
        <w:t>Site Responsibility Schedules</w:t>
      </w:r>
    </w:p>
    <w:p w14:paraId="51413E30" w14:textId="77777777" w:rsidR="00A37560" w:rsidRDefault="00A37560" w:rsidP="00A37560">
      <w:pPr>
        <w:pStyle w:val="Left15"/>
        <w:spacing w:before="0" w:after="120"/>
        <w:ind w:left="0" w:firstLine="0"/>
        <w:jc w:val="left"/>
      </w:pPr>
      <w:r>
        <w:t>STC</w:t>
      </w:r>
      <w:r>
        <w:tab/>
      </w:r>
      <w:r>
        <w:tab/>
        <w:t>System Operator Transmission Owner Code</w:t>
      </w:r>
    </w:p>
    <w:p w14:paraId="4EFBAA4E" w14:textId="77777777" w:rsidR="00A37560" w:rsidRDefault="00A37560" w:rsidP="00A37560">
      <w:pPr>
        <w:ind w:left="0" w:firstLine="0"/>
        <w:jc w:val="left"/>
        <w:rPr>
          <w:snapToGrid w:val="0"/>
        </w:rPr>
      </w:pPr>
      <w:r>
        <w:rPr>
          <w:snapToGrid w:val="0"/>
        </w:rPr>
        <w:t xml:space="preserve">ETYS </w:t>
      </w:r>
      <w:r>
        <w:rPr>
          <w:snapToGrid w:val="0"/>
        </w:rPr>
        <w:tab/>
      </w:r>
      <w:r>
        <w:rPr>
          <w:snapToGrid w:val="0"/>
        </w:rPr>
        <w:tab/>
        <w:t>Electricity Ten Year Statement</w:t>
      </w:r>
    </w:p>
    <w:p w14:paraId="27C142BC" w14:textId="77777777" w:rsidR="00A37560" w:rsidRDefault="00A37560" w:rsidP="00A37560">
      <w:pPr>
        <w:pStyle w:val="BodyText"/>
        <w:ind w:left="0" w:firstLine="0"/>
        <w:jc w:val="left"/>
        <w:rPr>
          <w:snapToGrid w:val="0"/>
        </w:rPr>
      </w:pPr>
      <w:r>
        <w:rPr>
          <w:snapToGrid w:val="0"/>
        </w:rPr>
        <w:t>TO</w:t>
      </w:r>
      <w:r>
        <w:rPr>
          <w:snapToGrid w:val="0"/>
        </w:rPr>
        <w:tab/>
      </w:r>
      <w:r>
        <w:rPr>
          <w:snapToGrid w:val="0"/>
        </w:rPr>
        <w:tab/>
        <w:t>Transmission Owner</w:t>
      </w:r>
    </w:p>
    <w:p w14:paraId="716A65C9" w14:textId="77777777" w:rsidR="00ED5997" w:rsidRDefault="00ED5997" w:rsidP="00E61F4E">
      <w:pPr>
        <w:pStyle w:val="BodyText"/>
        <w:spacing w:after="0"/>
        <w:ind w:left="0" w:firstLine="0"/>
        <w:jc w:val="left"/>
      </w:pPr>
    </w:p>
    <w:p w14:paraId="19CFBC4B" w14:textId="77777777" w:rsidR="00ED5997" w:rsidRDefault="00ED5997" w:rsidP="00E61F4E">
      <w:pPr>
        <w:pStyle w:val="BodyText"/>
        <w:spacing w:after="0"/>
        <w:ind w:left="0" w:firstLine="0"/>
        <w:jc w:val="left"/>
        <w:rPr>
          <w:b/>
          <w:bCs/>
          <w:i/>
          <w:iCs/>
          <w:sz w:val="24"/>
        </w:rPr>
      </w:pPr>
      <w:r>
        <w:rPr>
          <w:b/>
          <w:bCs/>
          <w:i/>
          <w:iCs/>
          <w:sz w:val="24"/>
        </w:rPr>
        <w:t>Definitions</w:t>
      </w:r>
    </w:p>
    <w:p w14:paraId="51774EDB" w14:textId="77777777" w:rsidR="00ED5997" w:rsidRDefault="00ED5997" w:rsidP="00E61F4E">
      <w:pPr>
        <w:pStyle w:val="BodyText"/>
        <w:spacing w:after="0"/>
        <w:ind w:left="0" w:firstLine="0"/>
        <w:jc w:val="left"/>
        <w:rPr>
          <w:b/>
          <w:bCs/>
          <w:i/>
          <w:iCs/>
          <w:snapToGrid w:val="0"/>
          <w:sz w:val="24"/>
        </w:rPr>
      </w:pPr>
    </w:p>
    <w:p w14:paraId="6918F794" w14:textId="77777777" w:rsidR="00ED5997" w:rsidRDefault="00ED5997" w:rsidP="00E61F4E">
      <w:pPr>
        <w:pStyle w:val="Heading8"/>
        <w:spacing w:before="0" w:after="120"/>
        <w:ind w:left="0" w:firstLine="0"/>
        <w:jc w:val="left"/>
      </w:pPr>
      <w:r>
        <w:t>STC definitions Used:</w:t>
      </w:r>
    </w:p>
    <w:p w14:paraId="7DDEE8AA" w14:textId="77777777" w:rsidR="00ED5997" w:rsidRDefault="00ED5997" w:rsidP="00E61F4E">
      <w:pPr>
        <w:ind w:left="0" w:firstLine="0"/>
        <w:jc w:val="left"/>
      </w:pPr>
      <w:r>
        <w:t>Authority</w:t>
      </w:r>
    </w:p>
    <w:p w14:paraId="6B90C448" w14:textId="77777777" w:rsidR="00ED5997" w:rsidRDefault="00ED5997" w:rsidP="00E61F4E">
      <w:pPr>
        <w:ind w:left="0" w:firstLine="0"/>
        <w:jc w:val="left"/>
      </w:pPr>
      <w:r>
        <w:t>CUSC</w:t>
      </w:r>
    </w:p>
    <w:p w14:paraId="2BC6E82E" w14:textId="77777777" w:rsidR="00ED5997" w:rsidRDefault="00ED5997" w:rsidP="00E61F4E">
      <w:pPr>
        <w:pStyle w:val="Header"/>
        <w:tabs>
          <w:tab w:val="clear" w:pos="4153"/>
          <w:tab w:val="clear" w:pos="8306"/>
        </w:tabs>
        <w:ind w:left="0" w:firstLine="0"/>
        <w:jc w:val="left"/>
      </w:pPr>
      <w:r>
        <w:t>Customer</w:t>
      </w:r>
    </w:p>
    <w:p w14:paraId="08C60774" w14:textId="77777777" w:rsidR="00ED5997" w:rsidRDefault="00ED5997" w:rsidP="00E61F4E">
      <w:pPr>
        <w:ind w:left="0" w:firstLine="0"/>
        <w:jc w:val="left"/>
      </w:pPr>
      <w:r>
        <w:t>Distribution Licence</w:t>
      </w:r>
    </w:p>
    <w:p w14:paraId="30189F58" w14:textId="77777777" w:rsidR="00ED5997" w:rsidRDefault="00ED5997" w:rsidP="00E61F4E">
      <w:pPr>
        <w:ind w:left="0" w:firstLine="0"/>
        <w:jc w:val="left"/>
      </w:pPr>
      <w:r>
        <w:t>Emergency Return To Service</w:t>
      </w:r>
    </w:p>
    <w:p w14:paraId="3BA5C145" w14:textId="77777777" w:rsidR="00ED5997" w:rsidRDefault="009D16E7" w:rsidP="00E61F4E">
      <w:pPr>
        <w:ind w:left="0" w:firstLine="0"/>
        <w:jc w:val="left"/>
      </w:pPr>
      <w:r>
        <w:t>National Electricity Transmission System</w:t>
      </w:r>
    </w:p>
    <w:p w14:paraId="1D4D8B8F" w14:textId="1AA2ADD1" w:rsidR="00BC5F12" w:rsidRDefault="00BC5F12" w:rsidP="00235C68">
      <w:pPr>
        <w:tabs>
          <w:tab w:val="num" w:pos="1080"/>
        </w:tabs>
        <w:ind w:left="0" w:firstLine="0"/>
        <w:jc w:val="left"/>
        <w:rPr>
          <w:ins w:id="54" w:author="Graham Lear (NESO)" w:date="2025-02-05T16:54:00Z" w16du:dateUtc="2025-02-05T16:54:00Z"/>
        </w:rPr>
      </w:pPr>
      <w:ins w:id="55" w:author="Graham Lear (NESO)" w:date="2025-02-05T16:54:00Z" w16du:dateUtc="2025-02-05T16:54:00Z">
        <w:r>
          <w:t>Gated Design Process</w:t>
        </w:r>
      </w:ins>
    </w:p>
    <w:p w14:paraId="0B726843" w14:textId="6D241BDB" w:rsidR="00C154F0" w:rsidRDefault="00ED5997" w:rsidP="00E61F4E">
      <w:pPr>
        <w:ind w:left="0" w:firstLine="0"/>
        <w:jc w:val="left"/>
      </w:pPr>
      <w:r>
        <w:t>Grid Code</w:t>
      </w:r>
    </w:p>
    <w:p w14:paraId="42E83D23" w14:textId="172B5AA4" w:rsidR="00C154F0" w:rsidRDefault="00C154F0" w:rsidP="00E61F4E">
      <w:pPr>
        <w:ind w:left="0" w:firstLine="0"/>
        <w:jc w:val="left"/>
      </w:pPr>
      <w:r>
        <w:t>Local Joint Restoration Plan</w:t>
      </w:r>
    </w:p>
    <w:p w14:paraId="0F20B46C" w14:textId="03BCB6FF" w:rsidR="00044D57" w:rsidRDefault="00ED5997" w:rsidP="00C843FA">
      <w:pPr>
        <w:ind w:left="0" w:firstLine="0"/>
        <w:jc w:val="left"/>
      </w:pPr>
      <w:r>
        <w:t>Modification</w:t>
      </w:r>
    </w:p>
    <w:p w14:paraId="74B63DDE" w14:textId="77777777" w:rsidR="00ED5997" w:rsidRDefault="00ED5997" w:rsidP="00E61F4E">
      <w:pPr>
        <w:pStyle w:val="Header"/>
        <w:tabs>
          <w:tab w:val="clear" w:pos="4153"/>
          <w:tab w:val="clear" w:pos="8306"/>
        </w:tabs>
        <w:ind w:left="0" w:firstLine="0"/>
        <w:jc w:val="left"/>
      </w:pPr>
      <w:r>
        <w:t>NGET</w:t>
      </w:r>
    </w:p>
    <w:p w14:paraId="0E70550E" w14:textId="77777777" w:rsidR="00821213" w:rsidRPr="00821213" w:rsidRDefault="00821213" w:rsidP="00E61F4E">
      <w:pPr>
        <w:ind w:left="0" w:firstLine="0"/>
        <w:jc w:val="left"/>
      </w:pPr>
      <w:r w:rsidRPr="00821213">
        <w:rPr>
          <w:rFonts w:cs="Arial"/>
          <w:lang w:eastAsia="en-GB"/>
        </w:rPr>
        <w:t>Offshore Transmission Owner</w:t>
      </w:r>
    </w:p>
    <w:p w14:paraId="067BA0AE" w14:textId="77777777" w:rsidR="00ED5997" w:rsidRDefault="00ED5997" w:rsidP="00E61F4E">
      <w:pPr>
        <w:pStyle w:val="Header"/>
        <w:tabs>
          <w:tab w:val="clear" w:pos="4153"/>
          <w:tab w:val="clear" w:pos="8306"/>
        </w:tabs>
        <w:ind w:left="0" w:firstLine="0"/>
        <w:jc w:val="left"/>
      </w:pPr>
      <w:r>
        <w:t>Outage</w:t>
      </w:r>
    </w:p>
    <w:p w14:paraId="4FCFD53A" w14:textId="77777777" w:rsidR="00ED5997" w:rsidRDefault="00ED5997" w:rsidP="00E61F4E">
      <w:pPr>
        <w:ind w:left="0" w:firstLine="0"/>
        <w:jc w:val="left"/>
      </w:pPr>
      <w:r>
        <w:t>Party</w:t>
      </w:r>
    </w:p>
    <w:p w14:paraId="210F8B10" w14:textId="3E1C49A7" w:rsidR="004D59A4" w:rsidRDefault="004D59A4" w:rsidP="00E61F4E">
      <w:pPr>
        <w:ind w:left="0" w:firstLine="0"/>
        <w:jc w:val="left"/>
      </w:pPr>
      <w:r>
        <w:t>Partial Shutdown</w:t>
      </w:r>
    </w:p>
    <w:p w14:paraId="7333FDBD" w14:textId="77777777" w:rsidR="00823B10" w:rsidRDefault="00823B10" w:rsidP="00E61F4E">
      <w:pPr>
        <w:ind w:left="0" w:firstLine="0"/>
        <w:jc w:val="left"/>
        <w:rPr>
          <w:ins w:id="56" w:author="Graham Lear (NESO)" w:date="2025-02-05T09:28:00Z" w16du:dateUtc="2025-02-05T09:28:00Z"/>
        </w:rPr>
      </w:pPr>
      <w:r>
        <w:t>Planning Request</w:t>
      </w:r>
    </w:p>
    <w:p w14:paraId="6A58CF75" w14:textId="0C94E569" w:rsidR="00282A35" w:rsidRDefault="00282A35" w:rsidP="00E61F4E">
      <w:pPr>
        <w:ind w:left="0" w:firstLine="0"/>
        <w:jc w:val="left"/>
      </w:pPr>
      <w:ins w:id="57" w:author="Graham Lear (NESO)" w:date="2025-02-05T09:28:00Z" w16du:dateUtc="2025-02-05T09:28:00Z">
        <w:r>
          <w:t>Reservation</w:t>
        </w:r>
      </w:ins>
    </w:p>
    <w:p w14:paraId="7E9D2DFF" w14:textId="63A97410" w:rsidR="00D15B7F" w:rsidRDefault="00D15B7F" w:rsidP="00E61F4E">
      <w:pPr>
        <w:ind w:left="0" w:firstLine="0"/>
        <w:jc w:val="left"/>
      </w:pPr>
      <w:r>
        <w:t>Restoration Contractor</w:t>
      </w:r>
    </w:p>
    <w:p w14:paraId="03FC68FC" w14:textId="3800779B" w:rsidR="007F3195" w:rsidRDefault="007F3195" w:rsidP="00E61F4E">
      <w:pPr>
        <w:ind w:left="0" w:firstLine="0"/>
        <w:jc w:val="left"/>
      </w:pPr>
      <w:r>
        <w:t>Restoration Plan</w:t>
      </w:r>
    </w:p>
    <w:p w14:paraId="2B7C695C" w14:textId="77777777" w:rsidR="00F86415" w:rsidRDefault="00ED5997" w:rsidP="00E61F4E">
      <w:pPr>
        <w:ind w:left="0" w:firstLine="0"/>
        <w:jc w:val="left"/>
      </w:pPr>
      <w:r>
        <w:t>Seven Year Statement</w:t>
      </w:r>
    </w:p>
    <w:p w14:paraId="5B13C3F7" w14:textId="77777777" w:rsidR="00705663" w:rsidRDefault="00705663" w:rsidP="00705663">
      <w:pPr>
        <w:ind w:left="0" w:firstLine="0"/>
        <w:jc w:val="left"/>
      </w:pPr>
      <w:r>
        <w:t>SHETL</w:t>
      </w:r>
    </w:p>
    <w:p w14:paraId="5C824212" w14:textId="38D17D1F" w:rsidR="009679FB" w:rsidRDefault="00705663" w:rsidP="00E61F4E">
      <w:pPr>
        <w:ind w:left="0" w:firstLine="0"/>
        <w:jc w:val="left"/>
      </w:pPr>
      <w:r>
        <w:t>SPT</w:t>
      </w:r>
    </w:p>
    <w:p w14:paraId="13AD92A2" w14:textId="60969DA6" w:rsidR="004D59A4" w:rsidRDefault="00F86415" w:rsidP="00E61F4E">
      <w:pPr>
        <w:ind w:left="0" w:firstLine="0"/>
        <w:jc w:val="left"/>
      </w:pPr>
      <w:r>
        <w:t>System Restoration</w:t>
      </w:r>
    </w:p>
    <w:p w14:paraId="27C9D655" w14:textId="7C0DDBA4" w:rsidR="009679FB" w:rsidRDefault="009679FB" w:rsidP="00E61F4E">
      <w:pPr>
        <w:ind w:left="0" w:firstLine="0"/>
        <w:jc w:val="left"/>
      </w:pPr>
      <w:r w:rsidRPr="000320F6">
        <w:t>The Company</w:t>
      </w:r>
    </w:p>
    <w:p w14:paraId="2C9A3C8A" w14:textId="144C0D0A" w:rsidR="00ED5997" w:rsidRDefault="004D59A4" w:rsidP="00E61F4E">
      <w:pPr>
        <w:ind w:left="0" w:firstLine="0"/>
        <w:jc w:val="left"/>
      </w:pPr>
      <w:r>
        <w:lastRenderedPageBreak/>
        <w:t>Total Shutdown</w:t>
      </w:r>
      <w:r w:rsidR="00ED5997">
        <w:t xml:space="preserve"> </w:t>
      </w:r>
    </w:p>
    <w:p w14:paraId="34113DCB" w14:textId="77777777" w:rsidR="00ED5997" w:rsidRDefault="00ED5997" w:rsidP="00E61F4E">
      <w:pPr>
        <w:ind w:left="0" w:firstLine="0"/>
        <w:jc w:val="left"/>
      </w:pPr>
      <w:r>
        <w:t>Transmission Connection Assets</w:t>
      </w:r>
    </w:p>
    <w:p w14:paraId="147C6F6A" w14:textId="77777777" w:rsidR="00ED5997" w:rsidRDefault="00ED5997" w:rsidP="00E61F4E">
      <w:pPr>
        <w:ind w:left="0" w:firstLine="0"/>
        <w:jc w:val="left"/>
      </w:pPr>
      <w:r>
        <w:t>Transmission Investment Plan</w:t>
      </w:r>
    </w:p>
    <w:p w14:paraId="04CAE0BF" w14:textId="77777777" w:rsidR="00ED5997" w:rsidRDefault="00ED5997" w:rsidP="00E61F4E">
      <w:pPr>
        <w:ind w:left="0" w:firstLine="0"/>
        <w:jc w:val="left"/>
      </w:pPr>
      <w:r>
        <w:t>TO Construction Offer</w:t>
      </w:r>
    </w:p>
    <w:p w14:paraId="761CAB71" w14:textId="77777777" w:rsidR="00ED5997" w:rsidRDefault="00ED5997" w:rsidP="00E61F4E">
      <w:pPr>
        <w:ind w:left="0" w:firstLine="0"/>
        <w:jc w:val="left"/>
      </w:pPr>
      <w:r>
        <w:t>TO Construction Agreement</w:t>
      </w:r>
    </w:p>
    <w:p w14:paraId="44EA06C3" w14:textId="77777777" w:rsidR="00ED5997" w:rsidRDefault="00ED5997" w:rsidP="00E61F4E">
      <w:pPr>
        <w:ind w:left="0" w:firstLine="0"/>
        <w:jc w:val="left"/>
      </w:pPr>
      <w:r>
        <w:t>Transmission Investment Plan</w:t>
      </w:r>
    </w:p>
    <w:p w14:paraId="12203DB7" w14:textId="3199313E" w:rsidR="00ED5997" w:rsidRDefault="00ED5997" w:rsidP="000320F6">
      <w:pPr>
        <w:pStyle w:val="Heading8"/>
        <w:spacing w:before="0" w:after="120"/>
        <w:ind w:left="720" w:firstLine="0"/>
      </w:pPr>
      <w:r>
        <w:t>User</w:t>
      </w:r>
      <w:r w:rsidR="002F413F">
        <w:br/>
      </w:r>
    </w:p>
    <w:p w14:paraId="79EC607B" w14:textId="77777777" w:rsidR="00ED5997" w:rsidRDefault="00ED5997" w:rsidP="00E61F4E">
      <w:pPr>
        <w:pStyle w:val="Heading8"/>
        <w:spacing w:before="0" w:after="120"/>
        <w:ind w:left="0" w:firstLine="0"/>
        <w:jc w:val="left"/>
      </w:pPr>
      <w:r>
        <w:t>Grid Code Definitions Used:</w:t>
      </w:r>
    </w:p>
    <w:p w14:paraId="6C97ABAC" w14:textId="1A225617" w:rsidR="00013930" w:rsidRDefault="00013930" w:rsidP="00E61F4E">
      <w:pPr>
        <w:pStyle w:val="Header"/>
        <w:tabs>
          <w:tab w:val="clear" w:pos="4153"/>
          <w:tab w:val="clear" w:pos="8306"/>
          <w:tab w:val="num" w:pos="1080"/>
        </w:tabs>
        <w:ind w:left="0" w:firstLine="0"/>
        <w:jc w:val="left"/>
      </w:pPr>
      <w:r>
        <w:t xml:space="preserve">Critical Tools and </w:t>
      </w:r>
      <w:r w:rsidR="00F842D0">
        <w:t>Facilities</w:t>
      </w:r>
    </w:p>
    <w:p w14:paraId="519DBDB1" w14:textId="3CD5AE97" w:rsidR="006307C3" w:rsidRDefault="006307C3" w:rsidP="00E61F4E">
      <w:pPr>
        <w:pStyle w:val="Header"/>
        <w:tabs>
          <w:tab w:val="clear" w:pos="4153"/>
          <w:tab w:val="clear" w:pos="8306"/>
          <w:tab w:val="num" w:pos="1080"/>
        </w:tabs>
        <w:ind w:left="0" w:firstLine="0"/>
        <w:jc w:val="left"/>
      </w:pPr>
      <w:r>
        <w:t>Electricity System Restoration Standard</w:t>
      </w:r>
    </w:p>
    <w:p w14:paraId="7C3E4810" w14:textId="41D98A5C" w:rsidR="00ED5997" w:rsidRDefault="00ED5997" w:rsidP="00E61F4E">
      <w:pPr>
        <w:pStyle w:val="Header"/>
        <w:tabs>
          <w:tab w:val="clear" w:pos="4153"/>
          <w:tab w:val="clear" w:pos="8306"/>
          <w:tab w:val="num" w:pos="1080"/>
        </w:tabs>
        <w:ind w:left="0" w:firstLine="0"/>
        <w:jc w:val="left"/>
      </w:pPr>
      <w:r>
        <w:t>Grid Supply Points</w:t>
      </w:r>
    </w:p>
    <w:p w14:paraId="7C5F97E7" w14:textId="77777777" w:rsidR="00ED5997" w:rsidRDefault="00ED5997" w:rsidP="00E61F4E">
      <w:pPr>
        <w:ind w:left="0" w:firstLine="0"/>
        <w:jc w:val="left"/>
      </w:pPr>
    </w:p>
    <w:p w14:paraId="7A537020" w14:textId="77777777" w:rsidR="00ED5997" w:rsidRDefault="00ED5997" w:rsidP="00E61F4E">
      <w:pPr>
        <w:pStyle w:val="Heading8"/>
        <w:spacing w:before="0" w:after="120"/>
        <w:ind w:left="0" w:firstLine="0"/>
        <w:jc w:val="left"/>
      </w:pPr>
      <w:r>
        <w:t>CUSC Definitions Used:</w:t>
      </w:r>
    </w:p>
    <w:p w14:paraId="69B4EB12" w14:textId="0044A7B0" w:rsidR="00BC5F12" w:rsidRDefault="00ED5997" w:rsidP="00E61F4E">
      <w:pPr>
        <w:tabs>
          <w:tab w:val="num" w:pos="1080"/>
        </w:tabs>
        <w:ind w:left="0" w:firstLine="0"/>
        <w:jc w:val="left"/>
      </w:pPr>
      <w:r>
        <w:t>Bilateral Agreement</w:t>
      </w:r>
    </w:p>
    <w:p w14:paraId="49ECC648" w14:textId="77777777" w:rsidR="00ED5997" w:rsidRDefault="00ED5997" w:rsidP="00E61F4E">
      <w:pPr>
        <w:tabs>
          <w:tab w:val="num" w:pos="1080"/>
        </w:tabs>
        <w:ind w:left="0" w:firstLine="0"/>
        <w:jc w:val="left"/>
      </w:pPr>
      <w:r>
        <w:t>Modification Notification</w:t>
      </w:r>
    </w:p>
    <w:p w14:paraId="1B7F82B6" w14:textId="77777777" w:rsidR="00ED5997" w:rsidRDefault="00ED5997" w:rsidP="00E61F4E">
      <w:pPr>
        <w:tabs>
          <w:tab w:val="num" w:pos="1080"/>
        </w:tabs>
        <w:ind w:left="0" w:firstLine="0"/>
        <w:jc w:val="left"/>
      </w:pPr>
      <w:r>
        <w:t>Modification Application</w:t>
      </w:r>
    </w:p>
    <w:p w14:paraId="05C64FB2" w14:textId="77777777" w:rsidR="00ED5997" w:rsidRDefault="00ED5997" w:rsidP="00E61F4E">
      <w:pPr>
        <w:tabs>
          <w:tab w:val="num" w:pos="1080"/>
        </w:tabs>
        <w:ind w:left="0" w:firstLine="0"/>
        <w:jc w:val="left"/>
      </w:pPr>
      <w:r>
        <w:t>Modification Offer</w:t>
      </w:r>
    </w:p>
    <w:p w14:paraId="23EC0F65" w14:textId="77777777" w:rsidR="00ED5997" w:rsidRDefault="00ED5997" w:rsidP="00E61F4E">
      <w:pPr>
        <w:pStyle w:val="Header"/>
        <w:tabs>
          <w:tab w:val="clear" w:pos="4153"/>
          <w:tab w:val="clear" w:pos="8306"/>
          <w:tab w:val="num" w:pos="1080"/>
        </w:tabs>
        <w:ind w:left="0" w:firstLine="0"/>
        <w:jc w:val="left"/>
      </w:pPr>
      <w:r>
        <w:t>Replacement Notice</w:t>
      </w:r>
    </w:p>
    <w:p w14:paraId="32176438" w14:textId="77777777" w:rsidR="00ED5997" w:rsidRDefault="00ED5997" w:rsidP="00E61F4E">
      <w:pPr>
        <w:pStyle w:val="Heading5"/>
        <w:ind w:left="0" w:firstLine="0"/>
        <w:jc w:val="left"/>
        <w:rPr>
          <w:i w:val="0"/>
          <w:sz w:val="20"/>
        </w:rPr>
      </w:pPr>
      <w:r>
        <w:rPr>
          <w:i w:val="0"/>
          <w:sz w:val="20"/>
        </w:rPr>
        <w:br/>
        <w:t>Definitions used in the document that are covered in other STCPs:</w:t>
      </w:r>
    </w:p>
    <w:p w14:paraId="466C799B" w14:textId="77777777" w:rsidR="00ED5997" w:rsidRDefault="00ED5997" w:rsidP="00E61F4E">
      <w:pPr>
        <w:pStyle w:val="Heading3"/>
        <w:keepLines/>
        <w:numPr>
          <w:ilvl w:val="0"/>
          <w:numId w:val="0"/>
        </w:numPr>
        <w:tabs>
          <w:tab w:val="left" w:pos="3261"/>
        </w:tabs>
        <w:jc w:val="left"/>
      </w:pPr>
      <w:r>
        <w:t>Boundary of Influence – as defined in STCP 22-1.</w:t>
      </w:r>
    </w:p>
    <w:p w14:paraId="4A82112A" w14:textId="77777777" w:rsidR="00ED5997" w:rsidRDefault="00ED5997" w:rsidP="00E61F4E">
      <w:pPr>
        <w:tabs>
          <w:tab w:val="left" w:pos="3261"/>
        </w:tabs>
        <w:ind w:left="0" w:firstLine="0"/>
        <w:jc w:val="left"/>
      </w:pPr>
      <w:r>
        <w:t xml:space="preserve">Commissioning Panel – as defined in STCP19-4 </w:t>
      </w:r>
    </w:p>
    <w:p w14:paraId="7AD95AA3" w14:textId="77777777" w:rsidR="00ED5997" w:rsidRDefault="00ED5997" w:rsidP="00E61F4E">
      <w:pPr>
        <w:tabs>
          <w:tab w:val="left" w:pos="3261"/>
        </w:tabs>
        <w:ind w:left="0" w:firstLine="0"/>
        <w:jc w:val="left"/>
      </w:pPr>
      <w:r>
        <w:t>Host TO – as defined in STCP18-1</w:t>
      </w:r>
    </w:p>
    <w:p w14:paraId="7F770C02" w14:textId="77777777" w:rsidR="00ED5997" w:rsidRDefault="00ED5997" w:rsidP="00E61F4E">
      <w:pPr>
        <w:pStyle w:val="Header"/>
        <w:tabs>
          <w:tab w:val="clear" w:pos="4153"/>
          <w:tab w:val="clear" w:pos="8306"/>
          <w:tab w:val="left" w:pos="3261"/>
        </w:tabs>
        <w:ind w:left="0" w:firstLine="0"/>
        <w:jc w:val="left"/>
      </w:pPr>
      <w:r>
        <w:t>Investment Planning – as defined in STCP22-1</w:t>
      </w:r>
    </w:p>
    <w:p w14:paraId="15149F0B" w14:textId="77777777" w:rsidR="00ED5997" w:rsidRDefault="00ED5997" w:rsidP="00E61F4E">
      <w:pPr>
        <w:tabs>
          <w:tab w:val="left" w:pos="3261"/>
        </w:tabs>
        <w:ind w:left="0" w:firstLine="0"/>
        <w:jc w:val="left"/>
      </w:pPr>
      <w:r>
        <w:t>Summer Minimum GB Investment Planning Model - as defined in STCP 22-1</w:t>
      </w:r>
    </w:p>
    <w:p w14:paraId="53261547" w14:textId="77777777" w:rsidR="00ED5997" w:rsidRDefault="00ED5997" w:rsidP="00E61F4E">
      <w:pPr>
        <w:tabs>
          <w:tab w:val="left" w:pos="3261"/>
        </w:tabs>
        <w:ind w:left="0" w:firstLine="0"/>
        <w:jc w:val="left"/>
      </w:pPr>
      <w:r>
        <w:t>TO Model - as defined in STCP 22-1</w:t>
      </w:r>
    </w:p>
    <w:p w14:paraId="770B2C0B" w14:textId="77777777" w:rsidR="00ED5997" w:rsidRDefault="00ED5997" w:rsidP="00E61F4E">
      <w:pPr>
        <w:pStyle w:val="Header"/>
        <w:tabs>
          <w:tab w:val="clear" w:pos="4153"/>
          <w:tab w:val="clear" w:pos="8306"/>
          <w:tab w:val="left" w:pos="3261"/>
        </w:tabs>
        <w:ind w:left="0" w:firstLine="0"/>
        <w:jc w:val="left"/>
      </w:pPr>
      <w:r>
        <w:t>Ranking Order – as defined in STCP 22-1</w:t>
      </w:r>
    </w:p>
    <w:p w14:paraId="02A58761" w14:textId="77777777" w:rsidR="00530DF8" w:rsidRDefault="00530DF8" w:rsidP="00E61F4E">
      <w:pPr>
        <w:pStyle w:val="Header"/>
        <w:tabs>
          <w:tab w:val="clear" w:pos="4153"/>
          <w:tab w:val="clear" w:pos="8306"/>
          <w:tab w:val="left" w:pos="3261"/>
        </w:tabs>
        <w:ind w:left="0" w:firstLine="0"/>
        <w:jc w:val="left"/>
      </w:pPr>
      <w:r>
        <w:t>Transmission Owner Reinforcement Instruction (TORI) – as defined in STCP 18-1.</w:t>
      </w:r>
    </w:p>
    <w:p w14:paraId="23473E93" w14:textId="77777777" w:rsidR="00530DF8" w:rsidRPr="00530DF8" w:rsidRDefault="00530DF8" w:rsidP="00E61F4E">
      <w:pPr>
        <w:pStyle w:val="Heading3"/>
        <w:keepLines/>
        <w:numPr>
          <w:ilvl w:val="0"/>
          <w:numId w:val="0"/>
        </w:numPr>
        <w:jc w:val="left"/>
      </w:pPr>
      <w:r w:rsidRPr="00530DF8">
        <w:t>Provisional Outage Plan – as defined in STCP 11-1</w:t>
      </w:r>
    </w:p>
    <w:p w14:paraId="7F3858EE" w14:textId="77777777" w:rsidR="00530DF8" w:rsidRDefault="00530DF8" w:rsidP="00E61F4E">
      <w:pPr>
        <w:pStyle w:val="Heading3"/>
        <w:keepLines/>
        <w:numPr>
          <w:ilvl w:val="0"/>
          <w:numId w:val="0"/>
        </w:numPr>
        <w:jc w:val="left"/>
      </w:pPr>
      <w:r w:rsidRPr="00530DF8">
        <w:rPr>
          <w:bCs/>
        </w:rPr>
        <w:t>Draft Outage Plan</w:t>
      </w:r>
      <w:r w:rsidRPr="00530DF8">
        <w:t xml:space="preserve"> – as defined in STCP 11-1</w:t>
      </w:r>
    </w:p>
    <w:p w14:paraId="73C78C2B" w14:textId="642A0FB2" w:rsidR="00AB43AA" w:rsidRPr="00530DF8" w:rsidRDefault="00476882" w:rsidP="00E61F4E">
      <w:pPr>
        <w:pStyle w:val="Heading3"/>
        <w:keepLines/>
        <w:numPr>
          <w:ilvl w:val="0"/>
          <w:numId w:val="0"/>
        </w:numPr>
        <w:jc w:val="left"/>
      </w:pPr>
      <w:r>
        <w:t>System Restoration – as defined in STCP 06-1</w:t>
      </w:r>
    </w:p>
    <w:p w14:paraId="2FB896E7" w14:textId="77777777" w:rsidR="00530DF8" w:rsidRDefault="00530DF8">
      <w:pPr>
        <w:pStyle w:val="Header"/>
        <w:tabs>
          <w:tab w:val="clear" w:pos="4153"/>
          <w:tab w:val="clear" w:pos="8306"/>
          <w:tab w:val="left" w:pos="3261"/>
        </w:tabs>
      </w:pPr>
    </w:p>
    <w:sectPr w:rsidR="00530DF8">
      <w:pgSz w:w="11907" w:h="16840" w:code="9"/>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25EE7" w14:textId="77777777" w:rsidR="009A7CC3" w:rsidRDefault="009A7CC3">
      <w:pPr>
        <w:pStyle w:val="xl29"/>
      </w:pPr>
      <w:r>
        <w:separator/>
      </w:r>
    </w:p>
  </w:endnote>
  <w:endnote w:type="continuationSeparator" w:id="0">
    <w:p w14:paraId="61B32A4D" w14:textId="77777777" w:rsidR="009A7CC3" w:rsidRDefault="009A7CC3">
      <w:pPr>
        <w:pStyle w:val="xl29"/>
      </w:pPr>
      <w:r>
        <w:continuationSeparator/>
      </w:r>
    </w:p>
  </w:endnote>
  <w:endnote w:type="continuationNotice" w:id="1">
    <w:p w14:paraId="66FFC4D9" w14:textId="77777777" w:rsidR="009A7CC3" w:rsidRDefault="009A7CC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8FA04" w14:textId="77777777" w:rsidR="001B5744" w:rsidRDefault="001B5744">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D24914">
      <w:rPr>
        <w:noProof/>
        <w:snapToGrid w:val="0"/>
      </w:rPr>
      <w:t>16</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D24914">
      <w:rPr>
        <w:noProof/>
        <w:snapToGrid w:val="0"/>
      </w:rPr>
      <w:t>16</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C845E" w14:textId="77777777" w:rsidR="009A7CC3" w:rsidRDefault="009A7CC3">
      <w:pPr>
        <w:pStyle w:val="xl29"/>
      </w:pPr>
      <w:r>
        <w:separator/>
      </w:r>
    </w:p>
  </w:footnote>
  <w:footnote w:type="continuationSeparator" w:id="0">
    <w:p w14:paraId="18166548" w14:textId="77777777" w:rsidR="009A7CC3" w:rsidRDefault="009A7CC3">
      <w:pPr>
        <w:pStyle w:val="xl29"/>
      </w:pPr>
      <w:r>
        <w:continuationSeparator/>
      </w:r>
    </w:p>
  </w:footnote>
  <w:footnote w:type="continuationNotice" w:id="1">
    <w:p w14:paraId="3CF1880F" w14:textId="77777777" w:rsidR="009A7CC3" w:rsidRDefault="009A7CC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BA2C7" w14:textId="3EE360ED" w:rsidR="001B5744" w:rsidRDefault="001B5744" w:rsidP="005E6D7F">
    <w:pPr>
      <w:pStyle w:val="Header"/>
      <w:ind w:left="0" w:firstLine="0"/>
    </w:pPr>
    <w:r>
      <w:t>STCP 16-1 Investment Planning</w:t>
    </w:r>
  </w:p>
  <w:p w14:paraId="4AF060D1" w14:textId="03DD1147" w:rsidR="001B5744" w:rsidRDefault="001B5744" w:rsidP="00636342">
    <w:pPr>
      <w:pStyle w:val="Header"/>
      <w:ind w:left="0" w:firstLine="0"/>
    </w:pPr>
    <w:r>
      <w:t>Issue 00</w:t>
    </w:r>
    <w:r w:rsidR="00636342">
      <w:t>9</w:t>
    </w:r>
    <w:r>
      <w:t xml:space="preserve"> </w:t>
    </w:r>
    <w:r w:rsidR="00E1603D">
      <w:t>–</w:t>
    </w:r>
    <w:r>
      <w:t xml:space="preserve"> </w:t>
    </w:r>
    <w:r w:rsidR="00636342">
      <w:t>04 March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F494A"/>
    <w:multiLevelType w:val="hybridMultilevel"/>
    <w:tmpl w:val="317CB07C"/>
    <w:lvl w:ilvl="0" w:tplc="899831F6">
      <w:start w:val="1"/>
      <w:numFmt w:val="lowerLetter"/>
      <w:lvlText w:val="(%1)"/>
      <w:lvlJc w:val="left"/>
      <w:pPr>
        <w:ind w:left="1084" w:hanging="360"/>
      </w:pPr>
      <w:rPr>
        <w:rFonts w:hint="default"/>
      </w:rPr>
    </w:lvl>
    <w:lvl w:ilvl="1" w:tplc="08090019" w:tentative="1">
      <w:start w:val="1"/>
      <w:numFmt w:val="lowerLetter"/>
      <w:lvlText w:val="%2."/>
      <w:lvlJc w:val="left"/>
      <w:pPr>
        <w:ind w:left="1804" w:hanging="360"/>
      </w:pPr>
    </w:lvl>
    <w:lvl w:ilvl="2" w:tplc="0809001B" w:tentative="1">
      <w:start w:val="1"/>
      <w:numFmt w:val="lowerRoman"/>
      <w:lvlText w:val="%3."/>
      <w:lvlJc w:val="right"/>
      <w:pPr>
        <w:ind w:left="2524" w:hanging="180"/>
      </w:pPr>
    </w:lvl>
    <w:lvl w:ilvl="3" w:tplc="0809000F" w:tentative="1">
      <w:start w:val="1"/>
      <w:numFmt w:val="decimal"/>
      <w:lvlText w:val="%4."/>
      <w:lvlJc w:val="left"/>
      <w:pPr>
        <w:ind w:left="3244" w:hanging="360"/>
      </w:pPr>
    </w:lvl>
    <w:lvl w:ilvl="4" w:tplc="08090019" w:tentative="1">
      <w:start w:val="1"/>
      <w:numFmt w:val="lowerLetter"/>
      <w:lvlText w:val="%5."/>
      <w:lvlJc w:val="left"/>
      <w:pPr>
        <w:ind w:left="3964" w:hanging="360"/>
      </w:pPr>
    </w:lvl>
    <w:lvl w:ilvl="5" w:tplc="0809001B" w:tentative="1">
      <w:start w:val="1"/>
      <w:numFmt w:val="lowerRoman"/>
      <w:lvlText w:val="%6."/>
      <w:lvlJc w:val="right"/>
      <w:pPr>
        <w:ind w:left="4684" w:hanging="180"/>
      </w:pPr>
    </w:lvl>
    <w:lvl w:ilvl="6" w:tplc="0809000F" w:tentative="1">
      <w:start w:val="1"/>
      <w:numFmt w:val="decimal"/>
      <w:lvlText w:val="%7."/>
      <w:lvlJc w:val="left"/>
      <w:pPr>
        <w:ind w:left="5404" w:hanging="360"/>
      </w:pPr>
    </w:lvl>
    <w:lvl w:ilvl="7" w:tplc="08090019" w:tentative="1">
      <w:start w:val="1"/>
      <w:numFmt w:val="lowerLetter"/>
      <w:lvlText w:val="%8."/>
      <w:lvlJc w:val="left"/>
      <w:pPr>
        <w:ind w:left="6124" w:hanging="360"/>
      </w:pPr>
    </w:lvl>
    <w:lvl w:ilvl="8" w:tplc="0809001B" w:tentative="1">
      <w:start w:val="1"/>
      <w:numFmt w:val="lowerRoman"/>
      <w:lvlText w:val="%9."/>
      <w:lvlJc w:val="right"/>
      <w:pPr>
        <w:ind w:left="6844" w:hanging="180"/>
      </w:pPr>
    </w:lvl>
  </w:abstractNum>
  <w:abstractNum w:abstractNumId="1"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2" w15:restartNumberingAfterBreak="0">
    <w:nsid w:val="029A715B"/>
    <w:multiLevelType w:val="multilevel"/>
    <w:tmpl w:val="F1F25E08"/>
    <w:lvl w:ilvl="0">
      <w:start w:val="4"/>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2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690977"/>
    <w:multiLevelType w:val="hybridMultilevel"/>
    <w:tmpl w:val="8C1818EC"/>
    <w:lvl w:ilvl="0" w:tplc="08090001">
      <w:start w:val="1"/>
      <w:numFmt w:val="bullet"/>
      <w:lvlText w:val=""/>
      <w:lvlJc w:val="left"/>
      <w:pPr>
        <w:tabs>
          <w:tab w:val="num" w:pos="1069"/>
        </w:tabs>
        <w:ind w:left="1069" w:hanging="360"/>
      </w:pPr>
      <w:rPr>
        <w:rFonts w:ascii="Symbol" w:hAnsi="Symbol" w:hint="default"/>
      </w:rPr>
    </w:lvl>
    <w:lvl w:ilvl="1" w:tplc="08090003" w:tentative="1">
      <w:start w:val="1"/>
      <w:numFmt w:val="bullet"/>
      <w:lvlText w:val="o"/>
      <w:lvlJc w:val="left"/>
      <w:pPr>
        <w:tabs>
          <w:tab w:val="num" w:pos="1789"/>
        </w:tabs>
        <w:ind w:left="1789" w:hanging="360"/>
      </w:pPr>
      <w:rPr>
        <w:rFonts w:ascii="Courier New" w:hAnsi="Courier New" w:cs="Courier New" w:hint="default"/>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052B6D7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76550BA"/>
    <w:multiLevelType w:val="hybridMultilevel"/>
    <w:tmpl w:val="4B3CB3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363B1C"/>
    <w:multiLevelType w:val="hybridMultilevel"/>
    <w:tmpl w:val="CD16458C"/>
    <w:lvl w:ilvl="0" w:tplc="08090001">
      <w:start w:val="1"/>
      <w:numFmt w:val="bullet"/>
      <w:lvlText w:val=""/>
      <w:lvlJc w:val="left"/>
      <w:pPr>
        <w:tabs>
          <w:tab w:val="num" w:pos="1429"/>
        </w:tabs>
        <w:ind w:left="1429" w:hanging="360"/>
      </w:pPr>
      <w:rPr>
        <w:rFonts w:ascii="Symbol" w:hAnsi="Symbol" w:hint="default"/>
      </w:rPr>
    </w:lvl>
    <w:lvl w:ilvl="1" w:tplc="08090003" w:tentative="1">
      <w:start w:val="1"/>
      <w:numFmt w:val="bullet"/>
      <w:lvlText w:val="o"/>
      <w:lvlJc w:val="left"/>
      <w:pPr>
        <w:tabs>
          <w:tab w:val="num" w:pos="2149"/>
        </w:tabs>
        <w:ind w:left="2149" w:hanging="360"/>
      </w:pPr>
      <w:rPr>
        <w:rFonts w:ascii="Courier New" w:hAnsi="Courier New" w:cs="Courier New" w:hint="default"/>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cs="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cs="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16016218"/>
    <w:multiLevelType w:val="multilevel"/>
    <w:tmpl w:val="E5E87B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19CD78D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387B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7133C58"/>
    <w:multiLevelType w:val="hybridMultilevel"/>
    <w:tmpl w:val="70284D1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E3A189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6DA7B13"/>
    <w:multiLevelType w:val="hybridMultilevel"/>
    <w:tmpl w:val="65281EC8"/>
    <w:lvl w:ilvl="0" w:tplc="08090017">
      <w:start w:val="1"/>
      <w:numFmt w:val="lowerLetter"/>
      <w:lvlText w:val="%1)"/>
      <w:lvlJc w:val="left"/>
      <w:pPr>
        <w:ind w:left="720" w:hanging="360"/>
      </w:pPr>
    </w:lvl>
    <w:lvl w:ilvl="1" w:tplc="08090013">
      <w:start w:val="1"/>
      <w:numFmt w:val="upp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E70A6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8AA057B"/>
    <w:multiLevelType w:val="singleLevel"/>
    <w:tmpl w:val="08090001"/>
    <w:lvl w:ilvl="0">
      <w:start w:val="1"/>
      <w:numFmt w:val="bullet"/>
      <w:lvlText w:val=""/>
      <w:lvlJc w:val="left"/>
      <w:pPr>
        <w:ind w:left="720" w:hanging="360"/>
      </w:pPr>
      <w:rPr>
        <w:rFonts w:ascii="Symbol" w:hAnsi="Symbol" w:hint="default"/>
      </w:rPr>
    </w:lvl>
  </w:abstractNum>
  <w:abstractNum w:abstractNumId="17" w15:restartNumberingAfterBreak="0">
    <w:nsid w:val="3A9D50C4"/>
    <w:multiLevelType w:val="multilevel"/>
    <w:tmpl w:val="E5E87B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8" w15:restartNumberingAfterBreak="0">
    <w:nsid w:val="43E67E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4C4430C"/>
    <w:multiLevelType w:val="hybridMultilevel"/>
    <w:tmpl w:val="F0F0AC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43689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2" w15:restartNumberingAfterBreak="0">
    <w:nsid w:val="5DFF5968"/>
    <w:multiLevelType w:val="hybridMultilevel"/>
    <w:tmpl w:val="CDC207A2"/>
    <w:lvl w:ilvl="0" w:tplc="A7005AC6">
      <w:start w:val="1"/>
      <w:numFmt w:val="lowerLetter"/>
      <w:lvlText w:val="(%1)"/>
      <w:lvlJc w:val="left"/>
      <w:pPr>
        <w:ind w:left="1919" w:hanging="360"/>
      </w:pPr>
      <w:rPr>
        <w:rFonts w:hint="default"/>
      </w:rPr>
    </w:lvl>
    <w:lvl w:ilvl="1" w:tplc="08090019" w:tentative="1">
      <w:start w:val="1"/>
      <w:numFmt w:val="lowerLetter"/>
      <w:lvlText w:val="%2."/>
      <w:lvlJc w:val="left"/>
      <w:pPr>
        <w:ind w:left="2639" w:hanging="360"/>
      </w:pPr>
    </w:lvl>
    <w:lvl w:ilvl="2" w:tplc="0809001B" w:tentative="1">
      <w:start w:val="1"/>
      <w:numFmt w:val="lowerRoman"/>
      <w:lvlText w:val="%3."/>
      <w:lvlJc w:val="right"/>
      <w:pPr>
        <w:ind w:left="3359" w:hanging="180"/>
      </w:pPr>
    </w:lvl>
    <w:lvl w:ilvl="3" w:tplc="0809000F" w:tentative="1">
      <w:start w:val="1"/>
      <w:numFmt w:val="decimal"/>
      <w:lvlText w:val="%4."/>
      <w:lvlJc w:val="left"/>
      <w:pPr>
        <w:ind w:left="4079" w:hanging="360"/>
      </w:pPr>
    </w:lvl>
    <w:lvl w:ilvl="4" w:tplc="08090019" w:tentative="1">
      <w:start w:val="1"/>
      <w:numFmt w:val="lowerLetter"/>
      <w:lvlText w:val="%5."/>
      <w:lvlJc w:val="left"/>
      <w:pPr>
        <w:ind w:left="4799" w:hanging="360"/>
      </w:pPr>
    </w:lvl>
    <w:lvl w:ilvl="5" w:tplc="0809001B" w:tentative="1">
      <w:start w:val="1"/>
      <w:numFmt w:val="lowerRoman"/>
      <w:lvlText w:val="%6."/>
      <w:lvlJc w:val="right"/>
      <w:pPr>
        <w:ind w:left="5519" w:hanging="180"/>
      </w:pPr>
    </w:lvl>
    <w:lvl w:ilvl="6" w:tplc="0809000F" w:tentative="1">
      <w:start w:val="1"/>
      <w:numFmt w:val="decimal"/>
      <w:lvlText w:val="%7."/>
      <w:lvlJc w:val="left"/>
      <w:pPr>
        <w:ind w:left="6239" w:hanging="360"/>
      </w:pPr>
    </w:lvl>
    <w:lvl w:ilvl="7" w:tplc="08090019" w:tentative="1">
      <w:start w:val="1"/>
      <w:numFmt w:val="lowerLetter"/>
      <w:lvlText w:val="%8."/>
      <w:lvlJc w:val="left"/>
      <w:pPr>
        <w:ind w:left="6959" w:hanging="360"/>
      </w:pPr>
    </w:lvl>
    <w:lvl w:ilvl="8" w:tplc="0809001B" w:tentative="1">
      <w:start w:val="1"/>
      <w:numFmt w:val="lowerRoman"/>
      <w:lvlText w:val="%9."/>
      <w:lvlJc w:val="right"/>
      <w:pPr>
        <w:ind w:left="7679" w:hanging="180"/>
      </w:pPr>
    </w:lvl>
  </w:abstractNum>
  <w:abstractNum w:abstractNumId="23" w15:restartNumberingAfterBreak="0">
    <w:nsid w:val="61D863DB"/>
    <w:multiLevelType w:val="hybridMultilevel"/>
    <w:tmpl w:val="51FA4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36434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5D8637F"/>
    <w:multiLevelType w:val="hybridMultilevel"/>
    <w:tmpl w:val="026403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9B3F4A"/>
    <w:multiLevelType w:val="hybridMultilevel"/>
    <w:tmpl w:val="D74862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3C59A9"/>
    <w:multiLevelType w:val="hybridMultilevel"/>
    <w:tmpl w:val="EFC271D0"/>
    <w:lvl w:ilvl="0" w:tplc="08090001">
      <w:start w:val="1"/>
      <w:numFmt w:val="bullet"/>
      <w:lvlText w:val=""/>
      <w:lvlJc w:val="left"/>
      <w:pPr>
        <w:tabs>
          <w:tab w:val="num" w:pos="1069"/>
        </w:tabs>
        <w:ind w:left="1069" w:hanging="360"/>
      </w:pPr>
      <w:rPr>
        <w:rFonts w:ascii="Symbol" w:hAnsi="Symbol" w:hint="default"/>
      </w:rPr>
    </w:lvl>
    <w:lvl w:ilvl="1" w:tplc="08090003" w:tentative="1">
      <w:start w:val="1"/>
      <w:numFmt w:val="bullet"/>
      <w:lvlText w:val="o"/>
      <w:lvlJc w:val="left"/>
      <w:pPr>
        <w:tabs>
          <w:tab w:val="num" w:pos="1789"/>
        </w:tabs>
        <w:ind w:left="1789" w:hanging="360"/>
      </w:pPr>
      <w:rPr>
        <w:rFonts w:ascii="Courier New" w:hAnsi="Courier New" w:cs="Courier New" w:hint="default"/>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28" w15:restartNumberingAfterBreak="0">
    <w:nsid w:val="72EB6C4F"/>
    <w:multiLevelType w:val="multilevel"/>
    <w:tmpl w:val="AF2A7E3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16cid:durableId="1866020811">
    <w:abstractNumId w:val="21"/>
  </w:num>
  <w:num w:numId="2" w16cid:durableId="63534013">
    <w:abstractNumId w:val="7"/>
  </w:num>
  <w:num w:numId="3" w16cid:durableId="845558303">
    <w:abstractNumId w:val="10"/>
  </w:num>
  <w:num w:numId="4" w16cid:durableId="1171719454">
    <w:abstractNumId w:val="16"/>
  </w:num>
  <w:num w:numId="5" w16cid:durableId="1685672978">
    <w:abstractNumId w:val="21"/>
  </w:num>
  <w:num w:numId="6" w16cid:durableId="821240366">
    <w:abstractNumId w:val="24"/>
  </w:num>
  <w:num w:numId="7" w16cid:durableId="1939632550">
    <w:abstractNumId w:val="11"/>
  </w:num>
  <w:num w:numId="8" w16cid:durableId="541944509">
    <w:abstractNumId w:val="15"/>
  </w:num>
  <w:num w:numId="9" w16cid:durableId="2004578529">
    <w:abstractNumId w:val="13"/>
  </w:num>
  <w:num w:numId="10" w16cid:durableId="844248984">
    <w:abstractNumId w:val="4"/>
  </w:num>
  <w:num w:numId="11" w16cid:durableId="1138491710">
    <w:abstractNumId w:val="18"/>
  </w:num>
  <w:num w:numId="12" w16cid:durableId="272831508">
    <w:abstractNumId w:val="20"/>
  </w:num>
  <w:num w:numId="13" w16cid:durableId="1237130058">
    <w:abstractNumId w:val="19"/>
  </w:num>
  <w:num w:numId="14" w16cid:durableId="1957370820">
    <w:abstractNumId w:val="2"/>
  </w:num>
  <w:num w:numId="15" w16cid:durableId="117726202">
    <w:abstractNumId w:val="8"/>
  </w:num>
  <w:num w:numId="16" w16cid:durableId="1420447094">
    <w:abstractNumId w:val="28"/>
  </w:num>
  <w:num w:numId="17" w16cid:durableId="982123232">
    <w:abstractNumId w:val="3"/>
  </w:num>
  <w:num w:numId="18" w16cid:durableId="1954751979">
    <w:abstractNumId w:val="27"/>
  </w:num>
  <w:num w:numId="19" w16cid:durableId="461659803">
    <w:abstractNumId w:val="1"/>
  </w:num>
  <w:num w:numId="20" w16cid:durableId="6716419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5507441">
    <w:abstractNumId w:val="9"/>
  </w:num>
  <w:num w:numId="22" w16cid:durableId="338628256">
    <w:abstractNumId w:val="17"/>
  </w:num>
  <w:num w:numId="23" w16cid:durableId="1002244256">
    <w:abstractNumId w:val="12"/>
  </w:num>
  <w:num w:numId="24" w16cid:durableId="663165423">
    <w:abstractNumId w:val="0"/>
  </w:num>
  <w:num w:numId="25" w16cid:durableId="408120253">
    <w:abstractNumId w:val="22"/>
  </w:num>
  <w:num w:numId="26" w16cid:durableId="768744604">
    <w:abstractNumId w:val="5"/>
  </w:num>
  <w:num w:numId="27" w16cid:durableId="1796023078">
    <w:abstractNumId w:val="6"/>
  </w:num>
  <w:num w:numId="28" w16cid:durableId="1218125365">
    <w:abstractNumId w:val="14"/>
  </w:num>
  <w:num w:numId="29" w16cid:durableId="803428480">
    <w:abstractNumId w:val="26"/>
  </w:num>
  <w:num w:numId="30" w16cid:durableId="1284967388">
    <w:abstractNumId w:val="23"/>
  </w:num>
  <w:num w:numId="31" w16cid:durableId="2052459112">
    <w:abstractNumId w:val="25"/>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ovydas Dyson (NESO)">
    <w15:presenceInfo w15:providerId="AD" w15:userId="S::Dovydas.Dyson@uk.nationalgrid.com::953446ed-e835-4aea-a660-162868e6d6ef"/>
  </w15:person>
  <w15:person w15:author="Graham Lear (NESO)">
    <w15:presenceInfo w15:providerId="AD" w15:userId="S::Graham.Lear@uk.nationalgrid.com::cd5ed157-3b24-4d56-a496-249390cec3e2"/>
  </w15:person>
  <w15:person w15:author="Michael Oxenham (NESO)">
    <w15:presenceInfo w15:providerId="AD" w15:userId="S::michael.oxenham1@uk.nationalgrid.com::0b917fc8-416e-4be1-806f-9b3cd9990f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1" w:cryptProviderType="rsaAES" w:cryptAlgorithmClass="hash" w:cryptAlgorithmType="typeAny" w:cryptAlgorithmSid="14" w:cryptSpinCount="100000" w:hash="x1lIPS72X77SQUACCqmrQUOeMZ/b073WlW+PNKScjiIlDRUQfY9+NJF+Qc6RJZ22Ipq8IbwR0NjA9EcElPqPGQ==" w:salt="UGkKK81EEIzLpKWJGuz1vA=="/>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AD2"/>
    <w:rsid w:val="0000221A"/>
    <w:rsid w:val="00003FC2"/>
    <w:rsid w:val="00004126"/>
    <w:rsid w:val="000076A3"/>
    <w:rsid w:val="00010477"/>
    <w:rsid w:val="00013930"/>
    <w:rsid w:val="00013B08"/>
    <w:rsid w:val="00015329"/>
    <w:rsid w:val="00017401"/>
    <w:rsid w:val="000275ED"/>
    <w:rsid w:val="00027B3F"/>
    <w:rsid w:val="00030A2B"/>
    <w:rsid w:val="00031374"/>
    <w:rsid w:val="000320F6"/>
    <w:rsid w:val="00041A03"/>
    <w:rsid w:val="00043475"/>
    <w:rsid w:val="0004424D"/>
    <w:rsid w:val="000446A3"/>
    <w:rsid w:val="0004473C"/>
    <w:rsid w:val="00044D57"/>
    <w:rsid w:val="00047137"/>
    <w:rsid w:val="00051894"/>
    <w:rsid w:val="00052F94"/>
    <w:rsid w:val="000561CA"/>
    <w:rsid w:val="0006153C"/>
    <w:rsid w:val="00064E9A"/>
    <w:rsid w:val="00065D08"/>
    <w:rsid w:val="000665C8"/>
    <w:rsid w:val="00072B55"/>
    <w:rsid w:val="00073B88"/>
    <w:rsid w:val="00076F35"/>
    <w:rsid w:val="000816CC"/>
    <w:rsid w:val="00081EA0"/>
    <w:rsid w:val="000923B5"/>
    <w:rsid w:val="000952C4"/>
    <w:rsid w:val="00097B93"/>
    <w:rsid w:val="000A3E41"/>
    <w:rsid w:val="000A4A4C"/>
    <w:rsid w:val="000B30CB"/>
    <w:rsid w:val="000B312C"/>
    <w:rsid w:val="000B448D"/>
    <w:rsid w:val="000B4A0F"/>
    <w:rsid w:val="000B5891"/>
    <w:rsid w:val="000B60C2"/>
    <w:rsid w:val="000C0F47"/>
    <w:rsid w:val="000C1591"/>
    <w:rsid w:val="000C596F"/>
    <w:rsid w:val="000D3A3E"/>
    <w:rsid w:val="000D6F1A"/>
    <w:rsid w:val="000D70A6"/>
    <w:rsid w:val="000D7E09"/>
    <w:rsid w:val="000E52D0"/>
    <w:rsid w:val="000E7385"/>
    <w:rsid w:val="000F08BB"/>
    <w:rsid w:val="000F2C8D"/>
    <w:rsid w:val="000F3327"/>
    <w:rsid w:val="000F37AB"/>
    <w:rsid w:val="00100E44"/>
    <w:rsid w:val="00103947"/>
    <w:rsid w:val="00107BA0"/>
    <w:rsid w:val="00107D45"/>
    <w:rsid w:val="001257EB"/>
    <w:rsid w:val="001302EC"/>
    <w:rsid w:val="0013327E"/>
    <w:rsid w:val="00136EA8"/>
    <w:rsid w:val="001519A4"/>
    <w:rsid w:val="00151B72"/>
    <w:rsid w:val="001555AA"/>
    <w:rsid w:val="00167003"/>
    <w:rsid w:val="00171790"/>
    <w:rsid w:val="00172128"/>
    <w:rsid w:val="001726D4"/>
    <w:rsid w:val="00172D00"/>
    <w:rsid w:val="0017349F"/>
    <w:rsid w:val="0017584C"/>
    <w:rsid w:val="001801D9"/>
    <w:rsid w:val="001810D9"/>
    <w:rsid w:val="001826DA"/>
    <w:rsid w:val="0018495B"/>
    <w:rsid w:val="001852B2"/>
    <w:rsid w:val="001862BC"/>
    <w:rsid w:val="00195A37"/>
    <w:rsid w:val="001A337F"/>
    <w:rsid w:val="001A5721"/>
    <w:rsid w:val="001A575D"/>
    <w:rsid w:val="001B0AD8"/>
    <w:rsid w:val="001B0F45"/>
    <w:rsid w:val="001B356F"/>
    <w:rsid w:val="001B3CD2"/>
    <w:rsid w:val="001B5744"/>
    <w:rsid w:val="001B7783"/>
    <w:rsid w:val="001C1337"/>
    <w:rsid w:val="001C7727"/>
    <w:rsid w:val="001D0ADA"/>
    <w:rsid w:val="001E3B84"/>
    <w:rsid w:val="001E7739"/>
    <w:rsid w:val="001F13AB"/>
    <w:rsid w:val="001F33A5"/>
    <w:rsid w:val="002023DD"/>
    <w:rsid w:val="0020694C"/>
    <w:rsid w:val="00206D95"/>
    <w:rsid w:val="00206E93"/>
    <w:rsid w:val="002113D9"/>
    <w:rsid w:val="00212CA1"/>
    <w:rsid w:val="00215ECC"/>
    <w:rsid w:val="0021657D"/>
    <w:rsid w:val="00220089"/>
    <w:rsid w:val="0022043A"/>
    <w:rsid w:val="00221AFE"/>
    <w:rsid w:val="002252FC"/>
    <w:rsid w:val="0023357D"/>
    <w:rsid w:val="00235C68"/>
    <w:rsid w:val="002375EA"/>
    <w:rsid w:val="0024565B"/>
    <w:rsid w:val="00254C4F"/>
    <w:rsid w:val="00263AD2"/>
    <w:rsid w:val="00264C78"/>
    <w:rsid w:val="00280777"/>
    <w:rsid w:val="00282A35"/>
    <w:rsid w:val="00287636"/>
    <w:rsid w:val="002921B1"/>
    <w:rsid w:val="00294A40"/>
    <w:rsid w:val="002A2241"/>
    <w:rsid w:val="002A26B4"/>
    <w:rsid w:val="002A328C"/>
    <w:rsid w:val="002A3953"/>
    <w:rsid w:val="002A59DD"/>
    <w:rsid w:val="002A7050"/>
    <w:rsid w:val="002B466E"/>
    <w:rsid w:val="002B613C"/>
    <w:rsid w:val="002B617A"/>
    <w:rsid w:val="002B723A"/>
    <w:rsid w:val="002B7816"/>
    <w:rsid w:val="002D4067"/>
    <w:rsid w:val="002D4534"/>
    <w:rsid w:val="002E2E4D"/>
    <w:rsid w:val="002E3015"/>
    <w:rsid w:val="002F0C84"/>
    <w:rsid w:val="002F413F"/>
    <w:rsid w:val="002F6E4C"/>
    <w:rsid w:val="00303929"/>
    <w:rsid w:val="0031282A"/>
    <w:rsid w:val="00313AAE"/>
    <w:rsid w:val="00315B18"/>
    <w:rsid w:val="00325C71"/>
    <w:rsid w:val="0033000C"/>
    <w:rsid w:val="00334EB1"/>
    <w:rsid w:val="0034361E"/>
    <w:rsid w:val="00347CFD"/>
    <w:rsid w:val="00350ED8"/>
    <w:rsid w:val="003542C7"/>
    <w:rsid w:val="0035447A"/>
    <w:rsid w:val="00355672"/>
    <w:rsid w:val="00357E75"/>
    <w:rsid w:val="00360B54"/>
    <w:rsid w:val="00363D6D"/>
    <w:rsid w:val="003641B5"/>
    <w:rsid w:val="00382539"/>
    <w:rsid w:val="00384FF6"/>
    <w:rsid w:val="00390903"/>
    <w:rsid w:val="00392BB0"/>
    <w:rsid w:val="00396228"/>
    <w:rsid w:val="0039664C"/>
    <w:rsid w:val="003A01C3"/>
    <w:rsid w:val="003A11F6"/>
    <w:rsid w:val="003A2CB3"/>
    <w:rsid w:val="003C0B8D"/>
    <w:rsid w:val="003C0BE3"/>
    <w:rsid w:val="003C247F"/>
    <w:rsid w:val="003C54F7"/>
    <w:rsid w:val="003C5686"/>
    <w:rsid w:val="003C6E44"/>
    <w:rsid w:val="003D248C"/>
    <w:rsid w:val="003D2CCF"/>
    <w:rsid w:val="003D490B"/>
    <w:rsid w:val="003D51EB"/>
    <w:rsid w:val="003E102A"/>
    <w:rsid w:val="003E393A"/>
    <w:rsid w:val="003E46D6"/>
    <w:rsid w:val="003E6D5F"/>
    <w:rsid w:val="003F0994"/>
    <w:rsid w:val="003F43DE"/>
    <w:rsid w:val="00403FF0"/>
    <w:rsid w:val="0040758B"/>
    <w:rsid w:val="00407A6A"/>
    <w:rsid w:val="00411731"/>
    <w:rsid w:val="004127BB"/>
    <w:rsid w:val="004152B2"/>
    <w:rsid w:val="00425735"/>
    <w:rsid w:val="00430295"/>
    <w:rsid w:val="00433DE2"/>
    <w:rsid w:val="00435057"/>
    <w:rsid w:val="004516DD"/>
    <w:rsid w:val="00452614"/>
    <w:rsid w:val="00454417"/>
    <w:rsid w:val="004568C5"/>
    <w:rsid w:val="004746C8"/>
    <w:rsid w:val="00476882"/>
    <w:rsid w:val="00491A8C"/>
    <w:rsid w:val="004930AF"/>
    <w:rsid w:val="004B0C20"/>
    <w:rsid w:val="004C0292"/>
    <w:rsid w:val="004C16F5"/>
    <w:rsid w:val="004C7D9F"/>
    <w:rsid w:val="004D431D"/>
    <w:rsid w:val="004D59A4"/>
    <w:rsid w:val="004D608E"/>
    <w:rsid w:val="004E13BA"/>
    <w:rsid w:val="004E7C20"/>
    <w:rsid w:val="004F1624"/>
    <w:rsid w:val="004F3C6D"/>
    <w:rsid w:val="004F4707"/>
    <w:rsid w:val="004F69AF"/>
    <w:rsid w:val="004F7CCC"/>
    <w:rsid w:val="00501ECD"/>
    <w:rsid w:val="0050435A"/>
    <w:rsid w:val="00504A83"/>
    <w:rsid w:val="0050575F"/>
    <w:rsid w:val="0051451A"/>
    <w:rsid w:val="00517D1D"/>
    <w:rsid w:val="00523293"/>
    <w:rsid w:val="00524C7C"/>
    <w:rsid w:val="00524F43"/>
    <w:rsid w:val="0052624F"/>
    <w:rsid w:val="00527E6A"/>
    <w:rsid w:val="005302FC"/>
    <w:rsid w:val="00530DF8"/>
    <w:rsid w:val="0053139B"/>
    <w:rsid w:val="0053181C"/>
    <w:rsid w:val="0053347C"/>
    <w:rsid w:val="00533BB8"/>
    <w:rsid w:val="005340AF"/>
    <w:rsid w:val="00534F86"/>
    <w:rsid w:val="00537B51"/>
    <w:rsid w:val="00547A8D"/>
    <w:rsid w:val="00550C52"/>
    <w:rsid w:val="00551A57"/>
    <w:rsid w:val="0055256F"/>
    <w:rsid w:val="00553A4B"/>
    <w:rsid w:val="00556688"/>
    <w:rsid w:val="00556911"/>
    <w:rsid w:val="0056497B"/>
    <w:rsid w:val="005672E3"/>
    <w:rsid w:val="00572C17"/>
    <w:rsid w:val="00575CAC"/>
    <w:rsid w:val="005766B1"/>
    <w:rsid w:val="0058096B"/>
    <w:rsid w:val="005816C0"/>
    <w:rsid w:val="0058247F"/>
    <w:rsid w:val="005A3262"/>
    <w:rsid w:val="005B794D"/>
    <w:rsid w:val="005C44E1"/>
    <w:rsid w:val="005D0A3E"/>
    <w:rsid w:val="005E6D7F"/>
    <w:rsid w:val="005E7DEC"/>
    <w:rsid w:val="005F5F60"/>
    <w:rsid w:val="00601283"/>
    <w:rsid w:val="00601A27"/>
    <w:rsid w:val="00602A7A"/>
    <w:rsid w:val="00607C57"/>
    <w:rsid w:val="00613FB1"/>
    <w:rsid w:val="00614268"/>
    <w:rsid w:val="0061532D"/>
    <w:rsid w:val="006166E3"/>
    <w:rsid w:val="00620044"/>
    <w:rsid w:val="00620266"/>
    <w:rsid w:val="006235EB"/>
    <w:rsid w:val="00623759"/>
    <w:rsid w:val="00623CFC"/>
    <w:rsid w:val="00626794"/>
    <w:rsid w:val="006307C3"/>
    <w:rsid w:val="0063177A"/>
    <w:rsid w:val="006361D2"/>
    <w:rsid w:val="00636342"/>
    <w:rsid w:val="00637320"/>
    <w:rsid w:val="00643BAF"/>
    <w:rsid w:val="006471C3"/>
    <w:rsid w:val="0066189F"/>
    <w:rsid w:val="00665B6B"/>
    <w:rsid w:val="00666F9D"/>
    <w:rsid w:val="006766FD"/>
    <w:rsid w:val="006923B3"/>
    <w:rsid w:val="006966E6"/>
    <w:rsid w:val="006A0413"/>
    <w:rsid w:val="006A323F"/>
    <w:rsid w:val="006A38A7"/>
    <w:rsid w:val="006B1AAB"/>
    <w:rsid w:val="006B1FE1"/>
    <w:rsid w:val="006B24F8"/>
    <w:rsid w:val="006B4A25"/>
    <w:rsid w:val="006B6D99"/>
    <w:rsid w:val="006C1280"/>
    <w:rsid w:val="006C23EB"/>
    <w:rsid w:val="006D05C9"/>
    <w:rsid w:val="006D30F1"/>
    <w:rsid w:val="006E334E"/>
    <w:rsid w:val="006E4989"/>
    <w:rsid w:val="006F3F98"/>
    <w:rsid w:val="006F7D12"/>
    <w:rsid w:val="00705663"/>
    <w:rsid w:val="0071243E"/>
    <w:rsid w:val="00713588"/>
    <w:rsid w:val="007136A7"/>
    <w:rsid w:val="00717B65"/>
    <w:rsid w:val="00717C1B"/>
    <w:rsid w:val="00725B46"/>
    <w:rsid w:val="0073054B"/>
    <w:rsid w:val="0073354F"/>
    <w:rsid w:val="007335E1"/>
    <w:rsid w:val="0073610E"/>
    <w:rsid w:val="007463D0"/>
    <w:rsid w:val="00751087"/>
    <w:rsid w:val="0075632F"/>
    <w:rsid w:val="00760C7E"/>
    <w:rsid w:val="00766C61"/>
    <w:rsid w:val="007737A6"/>
    <w:rsid w:val="00787266"/>
    <w:rsid w:val="00791DD1"/>
    <w:rsid w:val="0079726C"/>
    <w:rsid w:val="007A37BC"/>
    <w:rsid w:val="007A5B6D"/>
    <w:rsid w:val="007B072C"/>
    <w:rsid w:val="007B1E38"/>
    <w:rsid w:val="007B36F1"/>
    <w:rsid w:val="007B5C55"/>
    <w:rsid w:val="007B712A"/>
    <w:rsid w:val="007B74BC"/>
    <w:rsid w:val="007C0C56"/>
    <w:rsid w:val="007C4045"/>
    <w:rsid w:val="007D0D53"/>
    <w:rsid w:val="007D50E1"/>
    <w:rsid w:val="007D57C0"/>
    <w:rsid w:val="007D6C70"/>
    <w:rsid w:val="007E3DDF"/>
    <w:rsid w:val="007F3195"/>
    <w:rsid w:val="007F3D1C"/>
    <w:rsid w:val="007F574B"/>
    <w:rsid w:val="008033E9"/>
    <w:rsid w:val="00811C5B"/>
    <w:rsid w:val="00817C96"/>
    <w:rsid w:val="00821213"/>
    <w:rsid w:val="00823B10"/>
    <w:rsid w:val="00825385"/>
    <w:rsid w:val="00826E67"/>
    <w:rsid w:val="0083666C"/>
    <w:rsid w:val="0083765D"/>
    <w:rsid w:val="008530F0"/>
    <w:rsid w:val="0085382E"/>
    <w:rsid w:val="00857E58"/>
    <w:rsid w:val="0086125D"/>
    <w:rsid w:val="00867873"/>
    <w:rsid w:val="0087001A"/>
    <w:rsid w:val="008825D8"/>
    <w:rsid w:val="00893CB9"/>
    <w:rsid w:val="00894A08"/>
    <w:rsid w:val="00895A93"/>
    <w:rsid w:val="008A2B93"/>
    <w:rsid w:val="008B1545"/>
    <w:rsid w:val="008B67DF"/>
    <w:rsid w:val="008B7D54"/>
    <w:rsid w:val="008C0D07"/>
    <w:rsid w:val="008C2656"/>
    <w:rsid w:val="008C2CA6"/>
    <w:rsid w:val="008C49E4"/>
    <w:rsid w:val="008D1B76"/>
    <w:rsid w:val="008D265A"/>
    <w:rsid w:val="008D635E"/>
    <w:rsid w:val="008E1DE5"/>
    <w:rsid w:val="008E38E6"/>
    <w:rsid w:val="008E4AE6"/>
    <w:rsid w:val="008E5BE0"/>
    <w:rsid w:val="00902BE7"/>
    <w:rsid w:val="009134A8"/>
    <w:rsid w:val="00921B66"/>
    <w:rsid w:val="00925713"/>
    <w:rsid w:val="009518DA"/>
    <w:rsid w:val="009541AE"/>
    <w:rsid w:val="0095471C"/>
    <w:rsid w:val="00962D2E"/>
    <w:rsid w:val="009638F7"/>
    <w:rsid w:val="00965215"/>
    <w:rsid w:val="009679FB"/>
    <w:rsid w:val="00976576"/>
    <w:rsid w:val="00981DFB"/>
    <w:rsid w:val="00982829"/>
    <w:rsid w:val="00990398"/>
    <w:rsid w:val="00992DE5"/>
    <w:rsid w:val="00997EBC"/>
    <w:rsid w:val="009A360B"/>
    <w:rsid w:val="009A49FF"/>
    <w:rsid w:val="009A4D22"/>
    <w:rsid w:val="009A5FC7"/>
    <w:rsid w:val="009A7CC3"/>
    <w:rsid w:val="009B07B6"/>
    <w:rsid w:val="009B34C6"/>
    <w:rsid w:val="009B4E3A"/>
    <w:rsid w:val="009B5FCA"/>
    <w:rsid w:val="009B64DE"/>
    <w:rsid w:val="009B79DE"/>
    <w:rsid w:val="009C17A0"/>
    <w:rsid w:val="009D16E7"/>
    <w:rsid w:val="009D2C3F"/>
    <w:rsid w:val="009D3903"/>
    <w:rsid w:val="009D572F"/>
    <w:rsid w:val="009E0D3F"/>
    <w:rsid w:val="009E19B5"/>
    <w:rsid w:val="009E2141"/>
    <w:rsid w:val="009F4FD8"/>
    <w:rsid w:val="00A0207F"/>
    <w:rsid w:val="00A1123A"/>
    <w:rsid w:val="00A231EA"/>
    <w:rsid w:val="00A30BD4"/>
    <w:rsid w:val="00A33746"/>
    <w:rsid w:val="00A33CAB"/>
    <w:rsid w:val="00A35869"/>
    <w:rsid w:val="00A37560"/>
    <w:rsid w:val="00A47319"/>
    <w:rsid w:val="00A53118"/>
    <w:rsid w:val="00A55F16"/>
    <w:rsid w:val="00A60F16"/>
    <w:rsid w:val="00A616AF"/>
    <w:rsid w:val="00A62805"/>
    <w:rsid w:val="00A65122"/>
    <w:rsid w:val="00A66D0D"/>
    <w:rsid w:val="00A74AC4"/>
    <w:rsid w:val="00A754CA"/>
    <w:rsid w:val="00A82B07"/>
    <w:rsid w:val="00A847C5"/>
    <w:rsid w:val="00A85D4E"/>
    <w:rsid w:val="00A911CC"/>
    <w:rsid w:val="00A9679D"/>
    <w:rsid w:val="00A97053"/>
    <w:rsid w:val="00AA296F"/>
    <w:rsid w:val="00AA50C5"/>
    <w:rsid w:val="00AB393F"/>
    <w:rsid w:val="00AB3A25"/>
    <w:rsid w:val="00AB43AA"/>
    <w:rsid w:val="00AC2846"/>
    <w:rsid w:val="00AC5A62"/>
    <w:rsid w:val="00AD3822"/>
    <w:rsid w:val="00AD45A6"/>
    <w:rsid w:val="00AD53BA"/>
    <w:rsid w:val="00AD75C4"/>
    <w:rsid w:val="00AE34F4"/>
    <w:rsid w:val="00AF21D5"/>
    <w:rsid w:val="00AF4983"/>
    <w:rsid w:val="00AF6780"/>
    <w:rsid w:val="00AF7D9D"/>
    <w:rsid w:val="00B04AA6"/>
    <w:rsid w:val="00B1039D"/>
    <w:rsid w:val="00B1279D"/>
    <w:rsid w:val="00B14D31"/>
    <w:rsid w:val="00B21EFC"/>
    <w:rsid w:val="00B24329"/>
    <w:rsid w:val="00B3170A"/>
    <w:rsid w:val="00B31EC4"/>
    <w:rsid w:val="00B33B0C"/>
    <w:rsid w:val="00B377E0"/>
    <w:rsid w:val="00B42C2A"/>
    <w:rsid w:val="00B464C7"/>
    <w:rsid w:val="00B50F24"/>
    <w:rsid w:val="00B635AD"/>
    <w:rsid w:val="00B65913"/>
    <w:rsid w:val="00B75694"/>
    <w:rsid w:val="00B76BB2"/>
    <w:rsid w:val="00B8233D"/>
    <w:rsid w:val="00B83AB3"/>
    <w:rsid w:val="00B83C4D"/>
    <w:rsid w:val="00B8647C"/>
    <w:rsid w:val="00B90248"/>
    <w:rsid w:val="00B92272"/>
    <w:rsid w:val="00B92D63"/>
    <w:rsid w:val="00B971DC"/>
    <w:rsid w:val="00BA2C58"/>
    <w:rsid w:val="00BA5B15"/>
    <w:rsid w:val="00BA65FD"/>
    <w:rsid w:val="00BB2020"/>
    <w:rsid w:val="00BB6161"/>
    <w:rsid w:val="00BC4BF6"/>
    <w:rsid w:val="00BC507A"/>
    <w:rsid w:val="00BC5F12"/>
    <w:rsid w:val="00BD2432"/>
    <w:rsid w:val="00BD3A3D"/>
    <w:rsid w:val="00BD5105"/>
    <w:rsid w:val="00BD5401"/>
    <w:rsid w:val="00BE10A1"/>
    <w:rsid w:val="00BE177A"/>
    <w:rsid w:val="00BF057F"/>
    <w:rsid w:val="00BF15B4"/>
    <w:rsid w:val="00BF2F81"/>
    <w:rsid w:val="00BF303A"/>
    <w:rsid w:val="00C05AA3"/>
    <w:rsid w:val="00C0606F"/>
    <w:rsid w:val="00C11630"/>
    <w:rsid w:val="00C154F0"/>
    <w:rsid w:val="00C17594"/>
    <w:rsid w:val="00C36FAA"/>
    <w:rsid w:val="00C426A3"/>
    <w:rsid w:val="00C44C07"/>
    <w:rsid w:val="00C46823"/>
    <w:rsid w:val="00C4703F"/>
    <w:rsid w:val="00C478F0"/>
    <w:rsid w:val="00C51488"/>
    <w:rsid w:val="00C51571"/>
    <w:rsid w:val="00C5361D"/>
    <w:rsid w:val="00C53B09"/>
    <w:rsid w:val="00C618E3"/>
    <w:rsid w:val="00C648CD"/>
    <w:rsid w:val="00C65891"/>
    <w:rsid w:val="00C664CD"/>
    <w:rsid w:val="00C74E05"/>
    <w:rsid w:val="00C75B7E"/>
    <w:rsid w:val="00C843FA"/>
    <w:rsid w:val="00C851C2"/>
    <w:rsid w:val="00C85994"/>
    <w:rsid w:val="00C85D9D"/>
    <w:rsid w:val="00C925AE"/>
    <w:rsid w:val="00C94155"/>
    <w:rsid w:val="00C95581"/>
    <w:rsid w:val="00CA7E7A"/>
    <w:rsid w:val="00CB0137"/>
    <w:rsid w:val="00CB3553"/>
    <w:rsid w:val="00CB5023"/>
    <w:rsid w:val="00CB71BA"/>
    <w:rsid w:val="00CD175B"/>
    <w:rsid w:val="00CD27C8"/>
    <w:rsid w:val="00CD2D42"/>
    <w:rsid w:val="00CD5FB7"/>
    <w:rsid w:val="00CE046B"/>
    <w:rsid w:val="00CE07E0"/>
    <w:rsid w:val="00CE0A02"/>
    <w:rsid w:val="00CE147C"/>
    <w:rsid w:val="00CE19FC"/>
    <w:rsid w:val="00CE55D5"/>
    <w:rsid w:val="00CE78EF"/>
    <w:rsid w:val="00CF043E"/>
    <w:rsid w:val="00CF06C0"/>
    <w:rsid w:val="00CF4A7E"/>
    <w:rsid w:val="00D077F8"/>
    <w:rsid w:val="00D1070E"/>
    <w:rsid w:val="00D11D5C"/>
    <w:rsid w:val="00D127C8"/>
    <w:rsid w:val="00D15B7F"/>
    <w:rsid w:val="00D16083"/>
    <w:rsid w:val="00D166B4"/>
    <w:rsid w:val="00D16E50"/>
    <w:rsid w:val="00D246AD"/>
    <w:rsid w:val="00D24914"/>
    <w:rsid w:val="00D310AF"/>
    <w:rsid w:val="00D37012"/>
    <w:rsid w:val="00D41EEC"/>
    <w:rsid w:val="00D44BE0"/>
    <w:rsid w:val="00D47EB8"/>
    <w:rsid w:val="00D524CA"/>
    <w:rsid w:val="00D6001F"/>
    <w:rsid w:val="00D62A54"/>
    <w:rsid w:val="00D70180"/>
    <w:rsid w:val="00D71413"/>
    <w:rsid w:val="00D776BF"/>
    <w:rsid w:val="00D8413A"/>
    <w:rsid w:val="00D84597"/>
    <w:rsid w:val="00D9741A"/>
    <w:rsid w:val="00DA0220"/>
    <w:rsid w:val="00DA338E"/>
    <w:rsid w:val="00DA543D"/>
    <w:rsid w:val="00DB0348"/>
    <w:rsid w:val="00DB0BC1"/>
    <w:rsid w:val="00DB451D"/>
    <w:rsid w:val="00DB54C5"/>
    <w:rsid w:val="00DB6680"/>
    <w:rsid w:val="00DC0961"/>
    <w:rsid w:val="00DC0E7D"/>
    <w:rsid w:val="00DC35B1"/>
    <w:rsid w:val="00DC4C82"/>
    <w:rsid w:val="00DD2AE4"/>
    <w:rsid w:val="00DD2F36"/>
    <w:rsid w:val="00DD4B71"/>
    <w:rsid w:val="00DF1AA6"/>
    <w:rsid w:val="00DF2745"/>
    <w:rsid w:val="00DF59F0"/>
    <w:rsid w:val="00DF70D1"/>
    <w:rsid w:val="00DF7A05"/>
    <w:rsid w:val="00DF7CC7"/>
    <w:rsid w:val="00E010E3"/>
    <w:rsid w:val="00E06C1E"/>
    <w:rsid w:val="00E15443"/>
    <w:rsid w:val="00E1603D"/>
    <w:rsid w:val="00E1619A"/>
    <w:rsid w:val="00E22C31"/>
    <w:rsid w:val="00E25488"/>
    <w:rsid w:val="00E30316"/>
    <w:rsid w:val="00E30D1A"/>
    <w:rsid w:val="00E3127E"/>
    <w:rsid w:val="00E36291"/>
    <w:rsid w:val="00E40CF2"/>
    <w:rsid w:val="00E4472B"/>
    <w:rsid w:val="00E4558D"/>
    <w:rsid w:val="00E474EC"/>
    <w:rsid w:val="00E5764B"/>
    <w:rsid w:val="00E613BE"/>
    <w:rsid w:val="00E61F4E"/>
    <w:rsid w:val="00E64AAE"/>
    <w:rsid w:val="00E70866"/>
    <w:rsid w:val="00E714F6"/>
    <w:rsid w:val="00E93E4E"/>
    <w:rsid w:val="00EA081B"/>
    <w:rsid w:val="00EA2073"/>
    <w:rsid w:val="00EB73FB"/>
    <w:rsid w:val="00EC0683"/>
    <w:rsid w:val="00EC5F09"/>
    <w:rsid w:val="00EC7A28"/>
    <w:rsid w:val="00ED3B66"/>
    <w:rsid w:val="00ED534D"/>
    <w:rsid w:val="00ED5997"/>
    <w:rsid w:val="00ED73DA"/>
    <w:rsid w:val="00EE5303"/>
    <w:rsid w:val="00EE55F9"/>
    <w:rsid w:val="00EF010F"/>
    <w:rsid w:val="00EF60D7"/>
    <w:rsid w:val="00EF6FB3"/>
    <w:rsid w:val="00F000AD"/>
    <w:rsid w:val="00F0480D"/>
    <w:rsid w:val="00F106AF"/>
    <w:rsid w:val="00F1208C"/>
    <w:rsid w:val="00F12878"/>
    <w:rsid w:val="00F333FC"/>
    <w:rsid w:val="00F368CF"/>
    <w:rsid w:val="00F406F1"/>
    <w:rsid w:val="00F47148"/>
    <w:rsid w:val="00F5688C"/>
    <w:rsid w:val="00F6026F"/>
    <w:rsid w:val="00F62996"/>
    <w:rsid w:val="00F66128"/>
    <w:rsid w:val="00F665F6"/>
    <w:rsid w:val="00F71099"/>
    <w:rsid w:val="00F739B7"/>
    <w:rsid w:val="00F74098"/>
    <w:rsid w:val="00F74419"/>
    <w:rsid w:val="00F80F8D"/>
    <w:rsid w:val="00F81C20"/>
    <w:rsid w:val="00F842D0"/>
    <w:rsid w:val="00F845A1"/>
    <w:rsid w:val="00F86415"/>
    <w:rsid w:val="00F8797E"/>
    <w:rsid w:val="00F92B82"/>
    <w:rsid w:val="00F93713"/>
    <w:rsid w:val="00F96278"/>
    <w:rsid w:val="00FA2763"/>
    <w:rsid w:val="00FA39FE"/>
    <w:rsid w:val="00FB0E0D"/>
    <w:rsid w:val="00FB56A7"/>
    <w:rsid w:val="00FB6E63"/>
    <w:rsid w:val="00FC0EB3"/>
    <w:rsid w:val="00FC2B5F"/>
    <w:rsid w:val="00FC2C69"/>
    <w:rsid w:val="00FC3FE2"/>
    <w:rsid w:val="00FC50C6"/>
    <w:rsid w:val="00FC767D"/>
    <w:rsid w:val="00FC7C1A"/>
    <w:rsid w:val="00FC7C4D"/>
    <w:rsid w:val="00FD0ADA"/>
    <w:rsid w:val="00FE5C3B"/>
    <w:rsid w:val="00FF14EF"/>
    <w:rsid w:val="00FF19FE"/>
    <w:rsid w:val="028E35C4"/>
    <w:rsid w:val="03E73A45"/>
    <w:rsid w:val="09F8359B"/>
    <w:rsid w:val="151AC485"/>
    <w:rsid w:val="1578638C"/>
    <w:rsid w:val="16AB5FE7"/>
    <w:rsid w:val="17528629"/>
    <w:rsid w:val="17AA18B9"/>
    <w:rsid w:val="18A7DF75"/>
    <w:rsid w:val="19129EF3"/>
    <w:rsid w:val="1D2D7C43"/>
    <w:rsid w:val="1F71A1BF"/>
    <w:rsid w:val="25E99A17"/>
    <w:rsid w:val="276A170C"/>
    <w:rsid w:val="2BFD1A2F"/>
    <w:rsid w:val="2F7F6714"/>
    <w:rsid w:val="2FE1DE82"/>
    <w:rsid w:val="33EE3A69"/>
    <w:rsid w:val="358B38BF"/>
    <w:rsid w:val="36D82D68"/>
    <w:rsid w:val="3725DB2B"/>
    <w:rsid w:val="386F7C4D"/>
    <w:rsid w:val="3FE5A260"/>
    <w:rsid w:val="408078CB"/>
    <w:rsid w:val="41FAA390"/>
    <w:rsid w:val="435D1A13"/>
    <w:rsid w:val="449546A7"/>
    <w:rsid w:val="48F21B25"/>
    <w:rsid w:val="4BAAC507"/>
    <w:rsid w:val="4CFCCC15"/>
    <w:rsid w:val="4E9317FE"/>
    <w:rsid w:val="546DC960"/>
    <w:rsid w:val="5ABD5D6A"/>
    <w:rsid w:val="5D64A6B8"/>
    <w:rsid w:val="63736191"/>
    <w:rsid w:val="64BEF45B"/>
    <w:rsid w:val="64F93F07"/>
    <w:rsid w:val="66330092"/>
    <w:rsid w:val="67E8E884"/>
    <w:rsid w:val="67F6951D"/>
    <w:rsid w:val="68A46F16"/>
    <w:rsid w:val="69597746"/>
    <w:rsid w:val="6C66E0A2"/>
    <w:rsid w:val="7328D63B"/>
    <w:rsid w:val="737B7208"/>
    <w:rsid w:val="74C4A69C"/>
    <w:rsid w:val="756D44A3"/>
    <w:rsid w:val="7AEB0A78"/>
    <w:rsid w:val="7C732DC7"/>
    <w:rsid w:val="7FA2715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644274F2"/>
  <w15:chartTrackingRefBased/>
  <w15:docId w15:val="{68CAA3F8-1E11-4926-BFD2-B4C1659B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ind w:left="1077" w:hanging="357"/>
      <w:jc w:val="both"/>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link w:val="Heading3Char"/>
    <w:qFormat/>
    <w:pPr>
      <w:keepNext/>
      <w:numPr>
        <w:ilvl w:val="2"/>
        <w:numId w:val="1"/>
      </w:numPr>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BulletList">
    <w:name w:val="Bullet List"/>
    <w:basedOn w:val="Normal"/>
    <w:pPr>
      <w:numPr>
        <w:numId w:val="2"/>
      </w:numPr>
    </w:pPr>
  </w:style>
  <w:style w:type="paragraph" w:customStyle="1" w:styleId="StyleHeading3Left15cmFirstline0cm">
    <w:name w:val="Style Heading 3 + Left:  1.5 cm First line:  0 cm"/>
    <w:basedOn w:val="Heading3"/>
    <w:pPr>
      <w:keepLines/>
      <w:numPr>
        <w:ilvl w:val="0"/>
        <w:numId w:val="0"/>
      </w:numPr>
    </w:pPr>
  </w:style>
  <w:style w:type="paragraph" w:customStyle="1" w:styleId="StyleLeft25cm">
    <w:name w:val="Style Left:  2.5 cm"/>
    <w:basedOn w:val="Normal"/>
    <w:autoRedefine/>
    <w:pPr>
      <w:ind w:left="851"/>
    </w:pPr>
  </w:style>
  <w:style w:type="character" w:styleId="CommentReference">
    <w:name w:val="annotation reference"/>
    <w:rPr>
      <w:sz w:val="16"/>
      <w:szCs w:val="16"/>
    </w:rPr>
  </w:style>
  <w:style w:type="paragraph" w:styleId="CommentText">
    <w:name w:val="annotation text"/>
    <w:basedOn w:val="Normal"/>
    <w:link w:val="CommentTextChar"/>
    <w:semiHidden/>
  </w:style>
  <w:style w:type="paragraph" w:styleId="BodyTextIndent2">
    <w:name w:val="Body Text Indent 2"/>
    <w:basedOn w:val="Normal"/>
    <w:pPr>
      <w:ind w:left="720"/>
    </w:pPr>
    <w:rPr>
      <w:snapToGrid w:val="0"/>
      <w:color w:val="000000"/>
    </w:rPr>
  </w:style>
  <w:style w:type="paragraph" w:styleId="BalloonText">
    <w:name w:val="Balloon Text"/>
    <w:basedOn w:val="Normal"/>
    <w:semiHidden/>
    <w:rPr>
      <w:rFonts w:ascii="Tahoma" w:hAnsi="Tahoma" w:cs="Tahoma"/>
      <w:sz w:val="16"/>
      <w:szCs w:val="16"/>
    </w:rPr>
  </w:style>
  <w:style w:type="paragraph" w:customStyle="1" w:styleId="Left15">
    <w:name w:val="Left 1.5"/>
    <w:basedOn w:val="Normal"/>
    <w:pPr>
      <w:spacing w:before="120" w:after="240"/>
      <w:ind w:left="851"/>
      <w:contextualSpacing/>
    </w:pPr>
  </w:style>
  <w:style w:type="paragraph" w:styleId="BodyTextIndent">
    <w:name w:val="Body Text Indent"/>
    <w:basedOn w:val="Normal"/>
    <w:rsid w:val="00E5764B"/>
    <w:pPr>
      <w:tabs>
        <w:tab w:val="left" w:pos="720"/>
      </w:tabs>
      <w:ind w:left="720" w:hanging="720"/>
    </w:pPr>
  </w:style>
  <w:style w:type="paragraph" w:styleId="CommentSubject">
    <w:name w:val="annotation subject"/>
    <w:basedOn w:val="CommentText"/>
    <w:next w:val="CommentText"/>
    <w:semiHidden/>
    <w:rsid w:val="00A33CAB"/>
    <w:rPr>
      <w:b/>
      <w:bCs/>
    </w:rPr>
  </w:style>
  <w:style w:type="paragraph" w:customStyle="1" w:styleId="Char">
    <w:name w:val="Char"/>
    <w:basedOn w:val="Normal"/>
    <w:rsid w:val="00EB73FB"/>
    <w:pPr>
      <w:spacing w:after="160" w:line="240" w:lineRule="exact"/>
    </w:pPr>
    <w:rPr>
      <w:rFonts w:ascii="Verdana" w:hAnsi="Verdana"/>
      <w:sz w:val="22"/>
    </w:rPr>
  </w:style>
  <w:style w:type="paragraph" w:customStyle="1" w:styleId="SalientIssuesNumbered">
    <w:name w:val="Salient Issues Numbered"/>
    <w:basedOn w:val="Normal"/>
    <w:rsid w:val="00DC0961"/>
    <w:pPr>
      <w:widowControl w:val="0"/>
      <w:numPr>
        <w:numId w:val="19"/>
      </w:numPr>
      <w:spacing w:after="200"/>
    </w:pPr>
    <w:rPr>
      <w:snapToGrid w:val="0"/>
    </w:rPr>
  </w:style>
  <w:style w:type="character" w:customStyle="1" w:styleId="CommentTextChar">
    <w:name w:val="Comment Text Char"/>
    <w:link w:val="CommentText"/>
    <w:semiHidden/>
    <w:rsid w:val="001519A4"/>
    <w:rPr>
      <w:rFonts w:ascii="Arial" w:hAnsi="Arial"/>
      <w:lang w:eastAsia="en-US"/>
    </w:rPr>
  </w:style>
  <w:style w:type="character" w:customStyle="1" w:styleId="Heading3Char">
    <w:name w:val="Heading 3 Char"/>
    <w:basedOn w:val="DefaultParagraphFont"/>
    <w:link w:val="Heading3"/>
    <w:rsid w:val="00073B88"/>
    <w:rPr>
      <w:rFonts w:ascii="Arial" w:hAnsi="Arial"/>
      <w:lang w:eastAsia="en-US"/>
    </w:rPr>
  </w:style>
  <w:style w:type="paragraph" w:styleId="Revision">
    <w:name w:val="Revision"/>
    <w:hidden/>
    <w:uiPriority w:val="99"/>
    <w:semiHidden/>
    <w:rsid w:val="00425735"/>
    <w:rPr>
      <w:rFonts w:ascii="Arial" w:hAnsi="Arial"/>
      <w:lang w:eastAsia="en-US"/>
    </w:rPr>
  </w:style>
  <w:style w:type="paragraph" w:customStyle="1" w:styleId="Appendixlevel2">
    <w:name w:val="Appendix level 2"/>
    <w:basedOn w:val="Heading2"/>
    <w:next w:val="Normal"/>
    <w:rsid w:val="000275ED"/>
    <w:pPr>
      <w:numPr>
        <w:numId w:val="27"/>
      </w:numPr>
      <w:spacing w:before="120"/>
    </w:pPr>
    <w:rPr>
      <w:b w:val="0"/>
      <w:i w:val="0"/>
    </w:rPr>
  </w:style>
  <w:style w:type="paragraph" w:customStyle="1" w:styleId="Appendixheading2">
    <w:name w:val="Appendix heading 2"/>
    <w:next w:val="Normal"/>
    <w:rsid w:val="000275ED"/>
    <w:pPr>
      <w:numPr>
        <w:numId w:val="27"/>
      </w:numPr>
      <w:spacing w:after="120"/>
    </w:pPr>
    <w:rPr>
      <w:rFonts w:ascii="Arial" w:hAnsi="Arial"/>
      <w:b/>
      <w:noProof/>
      <w:sz w:val="28"/>
      <w:lang w:eastAsia="en-US"/>
    </w:rPr>
  </w:style>
  <w:style w:type="paragraph" w:customStyle="1" w:styleId="Appendixlevel3">
    <w:name w:val="Appendix level 3"/>
    <w:basedOn w:val="Normal"/>
    <w:rsid w:val="000275ED"/>
    <w:pPr>
      <w:numPr>
        <w:ilvl w:val="2"/>
        <w:numId w:val="27"/>
      </w:numPr>
      <w:overflowPunct w:val="0"/>
      <w:autoSpaceDE w:val="0"/>
      <w:autoSpaceDN w:val="0"/>
      <w:adjustRightInd w:val="0"/>
      <w:textAlignment w:val="baseline"/>
    </w:pPr>
    <w:rPr>
      <w:sz w:val="24"/>
    </w:rPr>
  </w:style>
  <w:style w:type="paragraph" w:styleId="ListParagraph">
    <w:name w:val="List Paragraph"/>
    <w:basedOn w:val="Normal"/>
    <w:uiPriority w:val="34"/>
    <w:qFormat/>
    <w:rsid w:val="000275ED"/>
    <w:pPr>
      <w:overflowPunct w:val="0"/>
      <w:autoSpaceDE w:val="0"/>
      <w:autoSpaceDN w:val="0"/>
      <w:adjustRightInd w:val="0"/>
      <w:spacing w:after="0"/>
      <w:ind w:left="720" w:firstLine="0"/>
      <w:textAlignment w:val="baseline"/>
    </w:pPr>
    <w:rPr>
      <w:sz w:val="24"/>
    </w:rPr>
  </w:style>
  <w:style w:type="character" w:styleId="Mention">
    <w:name w:val="Mention"/>
    <w:basedOn w:val="DefaultParagraphFont"/>
    <w:uiPriority w:val="99"/>
    <w:unhideWhenUsed/>
    <w:rsid w:val="006766F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6477">
      <w:bodyDiv w:val="1"/>
      <w:marLeft w:val="0"/>
      <w:marRight w:val="0"/>
      <w:marTop w:val="0"/>
      <w:marBottom w:val="0"/>
      <w:divBdr>
        <w:top w:val="none" w:sz="0" w:space="0" w:color="auto"/>
        <w:left w:val="none" w:sz="0" w:space="0" w:color="auto"/>
        <w:bottom w:val="none" w:sz="0" w:space="0" w:color="auto"/>
        <w:right w:val="none" w:sz="0" w:space="0" w:color="auto"/>
      </w:divBdr>
    </w:div>
    <w:div w:id="22902382">
      <w:bodyDiv w:val="1"/>
      <w:marLeft w:val="0"/>
      <w:marRight w:val="0"/>
      <w:marTop w:val="0"/>
      <w:marBottom w:val="0"/>
      <w:divBdr>
        <w:top w:val="none" w:sz="0" w:space="0" w:color="auto"/>
        <w:left w:val="none" w:sz="0" w:space="0" w:color="auto"/>
        <w:bottom w:val="none" w:sz="0" w:space="0" w:color="auto"/>
        <w:right w:val="none" w:sz="0" w:space="0" w:color="auto"/>
      </w:divBdr>
    </w:div>
    <w:div w:id="59522531">
      <w:bodyDiv w:val="1"/>
      <w:marLeft w:val="0"/>
      <w:marRight w:val="0"/>
      <w:marTop w:val="0"/>
      <w:marBottom w:val="0"/>
      <w:divBdr>
        <w:top w:val="none" w:sz="0" w:space="0" w:color="auto"/>
        <w:left w:val="none" w:sz="0" w:space="0" w:color="auto"/>
        <w:bottom w:val="none" w:sz="0" w:space="0" w:color="auto"/>
        <w:right w:val="none" w:sz="0" w:space="0" w:color="auto"/>
      </w:divBdr>
    </w:div>
    <w:div w:id="130101190">
      <w:bodyDiv w:val="1"/>
      <w:marLeft w:val="0"/>
      <w:marRight w:val="0"/>
      <w:marTop w:val="0"/>
      <w:marBottom w:val="0"/>
      <w:divBdr>
        <w:top w:val="none" w:sz="0" w:space="0" w:color="auto"/>
        <w:left w:val="none" w:sz="0" w:space="0" w:color="auto"/>
        <w:bottom w:val="none" w:sz="0" w:space="0" w:color="auto"/>
        <w:right w:val="none" w:sz="0" w:space="0" w:color="auto"/>
      </w:divBdr>
    </w:div>
    <w:div w:id="164053001">
      <w:bodyDiv w:val="1"/>
      <w:marLeft w:val="0"/>
      <w:marRight w:val="0"/>
      <w:marTop w:val="0"/>
      <w:marBottom w:val="0"/>
      <w:divBdr>
        <w:top w:val="none" w:sz="0" w:space="0" w:color="auto"/>
        <w:left w:val="none" w:sz="0" w:space="0" w:color="auto"/>
        <w:bottom w:val="none" w:sz="0" w:space="0" w:color="auto"/>
        <w:right w:val="none" w:sz="0" w:space="0" w:color="auto"/>
      </w:divBdr>
    </w:div>
    <w:div w:id="261687516">
      <w:bodyDiv w:val="1"/>
      <w:marLeft w:val="0"/>
      <w:marRight w:val="0"/>
      <w:marTop w:val="0"/>
      <w:marBottom w:val="0"/>
      <w:divBdr>
        <w:top w:val="none" w:sz="0" w:space="0" w:color="auto"/>
        <w:left w:val="none" w:sz="0" w:space="0" w:color="auto"/>
        <w:bottom w:val="none" w:sz="0" w:space="0" w:color="auto"/>
        <w:right w:val="none" w:sz="0" w:space="0" w:color="auto"/>
      </w:divBdr>
    </w:div>
    <w:div w:id="280235125">
      <w:bodyDiv w:val="1"/>
      <w:marLeft w:val="0"/>
      <w:marRight w:val="0"/>
      <w:marTop w:val="0"/>
      <w:marBottom w:val="0"/>
      <w:divBdr>
        <w:top w:val="none" w:sz="0" w:space="0" w:color="auto"/>
        <w:left w:val="none" w:sz="0" w:space="0" w:color="auto"/>
        <w:bottom w:val="none" w:sz="0" w:space="0" w:color="auto"/>
        <w:right w:val="none" w:sz="0" w:space="0" w:color="auto"/>
      </w:divBdr>
    </w:div>
    <w:div w:id="292562035">
      <w:bodyDiv w:val="1"/>
      <w:marLeft w:val="0"/>
      <w:marRight w:val="0"/>
      <w:marTop w:val="0"/>
      <w:marBottom w:val="0"/>
      <w:divBdr>
        <w:top w:val="none" w:sz="0" w:space="0" w:color="auto"/>
        <w:left w:val="none" w:sz="0" w:space="0" w:color="auto"/>
        <w:bottom w:val="none" w:sz="0" w:space="0" w:color="auto"/>
        <w:right w:val="none" w:sz="0" w:space="0" w:color="auto"/>
      </w:divBdr>
    </w:div>
    <w:div w:id="502165129">
      <w:bodyDiv w:val="1"/>
      <w:marLeft w:val="0"/>
      <w:marRight w:val="0"/>
      <w:marTop w:val="0"/>
      <w:marBottom w:val="0"/>
      <w:divBdr>
        <w:top w:val="none" w:sz="0" w:space="0" w:color="auto"/>
        <w:left w:val="none" w:sz="0" w:space="0" w:color="auto"/>
        <w:bottom w:val="none" w:sz="0" w:space="0" w:color="auto"/>
        <w:right w:val="none" w:sz="0" w:space="0" w:color="auto"/>
      </w:divBdr>
    </w:div>
    <w:div w:id="611203358">
      <w:bodyDiv w:val="1"/>
      <w:marLeft w:val="0"/>
      <w:marRight w:val="0"/>
      <w:marTop w:val="0"/>
      <w:marBottom w:val="0"/>
      <w:divBdr>
        <w:top w:val="none" w:sz="0" w:space="0" w:color="auto"/>
        <w:left w:val="none" w:sz="0" w:space="0" w:color="auto"/>
        <w:bottom w:val="none" w:sz="0" w:space="0" w:color="auto"/>
        <w:right w:val="none" w:sz="0" w:space="0" w:color="auto"/>
      </w:divBdr>
    </w:div>
    <w:div w:id="859860213">
      <w:bodyDiv w:val="1"/>
      <w:marLeft w:val="0"/>
      <w:marRight w:val="0"/>
      <w:marTop w:val="0"/>
      <w:marBottom w:val="0"/>
      <w:divBdr>
        <w:top w:val="none" w:sz="0" w:space="0" w:color="auto"/>
        <w:left w:val="none" w:sz="0" w:space="0" w:color="auto"/>
        <w:bottom w:val="none" w:sz="0" w:space="0" w:color="auto"/>
        <w:right w:val="none" w:sz="0" w:space="0" w:color="auto"/>
      </w:divBdr>
    </w:div>
    <w:div w:id="958533972">
      <w:bodyDiv w:val="1"/>
      <w:marLeft w:val="0"/>
      <w:marRight w:val="0"/>
      <w:marTop w:val="0"/>
      <w:marBottom w:val="0"/>
      <w:divBdr>
        <w:top w:val="none" w:sz="0" w:space="0" w:color="auto"/>
        <w:left w:val="none" w:sz="0" w:space="0" w:color="auto"/>
        <w:bottom w:val="none" w:sz="0" w:space="0" w:color="auto"/>
        <w:right w:val="none" w:sz="0" w:space="0" w:color="auto"/>
      </w:divBdr>
    </w:div>
    <w:div w:id="1028601079">
      <w:bodyDiv w:val="1"/>
      <w:marLeft w:val="0"/>
      <w:marRight w:val="0"/>
      <w:marTop w:val="0"/>
      <w:marBottom w:val="0"/>
      <w:divBdr>
        <w:top w:val="none" w:sz="0" w:space="0" w:color="auto"/>
        <w:left w:val="none" w:sz="0" w:space="0" w:color="auto"/>
        <w:bottom w:val="none" w:sz="0" w:space="0" w:color="auto"/>
        <w:right w:val="none" w:sz="0" w:space="0" w:color="auto"/>
      </w:divBdr>
    </w:div>
    <w:div w:id="1229270598">
      <w:bodyDiv w:val="1"/>
      <w:marLeft w:val="0"/>
      <w:marRight w:val="0"/>
      <w:marTop w:val="0"/>
      <w:marBottom w:val="0"/>
      <w:divBdr>
        <w:top w:val="none" w:sz="0" w:space="0" w:color="auto"/>
        <w:left w:val="none" w:sz="0" w:space="0" w:color="auto"/>
        <w:bottom w:val="none" w:sz="0" w:space="0" w:color="auto"/>
        <w:right w:val="none" w:sz="0" w:space="0" w:color="auto"/>
      </w:divBdr>
    </w:div>
    <w:div w:id="1242061906">
      <w:bodyDiv w:val="1"/>
      <w:marLeft w:val="0"/>
      <w:marRight w:val="0"/>
      <w:marTop w:val="0"/>
      <w:marBottom w:val="0"/>
      <w:divBdr>
        <w:top w:val="none" w:sz="0" w:space="0" w:color="auto"/>
        <w:left w:val="none" w:sz="0" w:space="0" w:color="auto"/>
        <w:bottom w:val="none" w:sz="0" w:space="0" w:color="auto"/>
        <w:right w:val="none" w:sz="0" w:space="0" w:color="auto"/>
      </w:divBdr>
    </w:div>
    <w:div w:id="1407455935">
      <w:bodyDiv w:val="1"/>
      <w:marLeft w:val="0"/>
      <w:marRight w:val="0"/>
      <w:marTop w:val="0"/>
      <w:marBottom w:val="0"/>
      <w:divBdr>
        <w:top w:val="none" w:sz="0" w:space="0" w:color="auto"/>
        <w:left w:val="none" w:sz="0" w:space="0" w:color="auto"/>
        <w:bottom w:val="none" w:sz="0" w:space="0" w:color="auto"/>
        <w:right w:val="none" w:sz="0" w:space="0" w:color="auto"/>
      </w:divBdr>
    </w:div>
    <w:div w:id="1408503287">
      <w:bodyDiv w:val="1"/>
      <w:marLeft w:val="0"/>
      <w:marRight w:val="0"/>
      <w:marTop w:val="0"/>
      <w:marBottom w:val="0"/>
      <w:divBdr>
        <w:top w:val="none" w:sz="0" w:space="0" w:color="auto"/>
        <w:left w:val="none" w:sz="0" w:space="0" w:color="auto"/>
        <w:bottom w:val="none" w:sz="0" w:space="0" w:color="auto"/>
        <w:right w:val="none" w:sz="0" w:space="0" w:color="auto"/>
      </w:divBdr>
    </w:div>
    <w:div w:id="1492141236">
      <w:bodyDiv w:val="1"/>
      <w:marLeft w:val="0"/>
      <w:marRight w:val="0"/>
      <w:marTop w:val="0"/>
      <w:marBottom w:val="0"/>
      <w:divBdr>
        <w:top w:val="none" w:sz="0" w:space="0" w:color="auto"/>
        <w:left w:val="none" w:sz="0" w:space="0" w:color="auto"/>
        <w:bottom w:val="none" w:sz="0" w:space="0" w:color="auto"/>
        <w:right w:val="none" w:sz="0" w:space="0" w:color="auto"/>
      </w:divBdr>
    </w:div>
    <w:div w:id="1571889604">
      <w:bodyDiv w:val="1"/>
      <w:marLeft w:val="0"/>
      <w:marRight w:val="0"/>
      <w:marTop w:val="0"/>
      <w:marBottom w:val="0"/>
      <w:divBdr>
        <w:top w:val="none" w:sz="0" w:space="0" w:color="auto"/>
        <w:left w:val="none" w:sz="0" w:space="0" w:color="auto"/>
        <w:bottom w:val="none" w:sz="0" w:space="0" w:color="auto"/>
        <w:right w:val="none" w:sz="0" w:space="0" w:color="auto"/>
      </w:divBdr>
    </w:div>
    <w:div w:id="1656492503">
      <w:bodyDiv w:val="1"/>
      <w:marLeft w:val="0"/>
      <w:marRight w:val="0"/>
      <w:marTop w:val="0"/>
      <w:marBottom w:val="0"/>
      <w:divBdr>
        <w:top w:val="none" w:sz="0" w:space="0" w:color="auto"/>
        <w:left w:val="none" w:sz="0" w:space="0" w:color="auto"/>
        <w:bottom w:val="none" w:sz="0" w:space="0" w:color="auto"/>
        <w:right w:val="none" w:sz="0" w:space="0" w:color="auto"/>
      </w:divBdr>
    </w:div>
    <w:div w:id="1880429692">
      <w:bodyDiv w:val="1"/>
      <w:marLeft w:val="0"/>
      <w:marRight w:val="0"/>
      <w:marTop w:val="0"/>
      <w:marBottom w:val="0"/>
      <w:divBdr>
        <w:top w:val="none" w:sz="0" w:space="0" w:color="auto"/>
        <w:left w:val="none" w:sz="0" w:space="0" w:color="auto"/>
        <w:bottom w:val="none" w:sz="0" w:space="0" w:color="auto"/>
        <w:right w:val="none" w:sz="0" w:space="0" w:color="auto"/>
      </w:divBdr>
    </w:div>
    <w:div w:id="192606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3f6024f2-ec53-42bf-9fc5-b1e570b2739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C084CC-4501-4DEB-AAFB-A239643BF4A8}">
  <ds:schemaRefs>
    <ds:schemaRef ds:uri="http://schemas.microsoft.com/office/2006/metadata/properties"/>
    <ds:schemaRef ds:uri="http://schemas.microsoft.com/office/infopath/2007/PartnerControls"/>
    <ds:schemaRef ds:uri="cadce026-d35b-4a62-a2ee-1436bb44fb55"/>
    <ds:schemaRef ds:uri="97b6fe81-1556-4112-94ca-31043ca39b71"/>
    <ds:schemaRef ds:uri="3f6024f2-ec53-42bf-9fc5-b1e570b27390"/>
  </ds:schemaRefs>
</ds:datastoreItem>
</file>

<file path=customXml/itemProps2.xml><?xml version="1.0" encoding="utf-8"?>
<ds:datastoreItem xmlns:ds="http://schemas.openxmlformats.org/officeDocument/2006/customXml" ds:itemID="{0FBC0EC0-85E1-40B6-A4E7-3DDB8CF43188}">
  <ds:schemaRefs>
    <ds:schemaRef ds:uri="http://schemas.openxmlformats.org/officeDocument/2006/bibliography"/>
  </ds:schemaRefs>
</ds:datastoreItem>
</file>

<file path=customXml/itemProps3.xml><?xml version="1.0" encoding="utf-8"?>
<ds:datastoreItem xmlns:ds="http://schemas.openxmlformats.org/officeDocument/2006/customXml" ds:itemID="{3E8BF2C1-C156-41BB-BA38-AB84B025E837}">
  <ds:schemaRefs>
    <ds:schemaRef ds:uri="http://schemas.openxmlformats.org/officeDocument/2006/bibliography"/>
  </ds:schemaRefs>
</ds:datastoreItem>
</file>

<file path=customXml/itemProps4.xml><?xml version="1.0" encoding="utf-8"?>
<ds:datastoreItem xmlns:ds="http://schemas.openxmlformats.org/officeDocument/2006/customXml" ds:itemID="{AAA29F95-B90D-4DB4-AA34-F78BA635DB11}">
  <ds:schemaRefs>
    <ds:schemaRef ds:uri="http://schemas.microsoft.com/sharepoint/v3/contenttype/forms"/>
  </ds:schemaRefs>
</ds:datastoreItem>
</file>

<file path=customXml/itemProps5.xml><?xml version="1.0" encoding="utf-8"?>
<ds:datastoreItem xmlns:ds="http://schemas.openxmlformats.org/officeDocument/2006/customXml" ds:itemID="{A2E3DA5B-0452-47EB-9671-5519DA3F0C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18</Pages>
  <Words>4607</Words>
  <Characters>26261</Characters>
  <Application>Microsoft Office Word</Application>
  <DocSecurity>8</DocSecurity>
  <Lines>218</Lines>
  <Paragraphs>61</Paragraphs>
  <ScaleCrop>false</ScaleCrop>
  <HeadingPairs>
    <vt:vector size="2" baseType="variant">
      <vt:variant>
        <vt:lpstr>Title</vt:lpstr>
      </vt:variant>
      <vt:variant>
        <vt:i4>1</vt:i4>
      </vt:variant>
    </vt:vector>
  </HeadingPairs>
  <TitlesOfParts>
    <vt:vector size="1" baseType="lpstr">
      <vt:lpstr>Investment Planning v2</vt:lpstr>
    </vt:vector>
  </TitlesOfParts>
  <Company>National Grid</Company>
  <LinksUpToDate>false</LinksUpToDate>
  <CharactersWithSpaces>30807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STCP16-1 Issue 009 Investment Planning 04 March 2024</dc:title>
  <dc:subject/>
  <dc:creator>amanda.may</dc:creator>
  <cp:keywords/>
  <cp:lastModifiedBy>Rashpal Gata Aura (NESO)</cp:lastModifiedBy>
  <cp:revision>79</cp:revision>
  <cp:lastPrinted>2024-03-05T04:03:00Z</cp:lastPrinted>
  <dcterms:created xsi:type="dcterms:W3CDTF">2024-02-27T22:25:00Z</dcterms:created>
  <dcterms:modified xsi:type="dcterms:W3CDTF">2025-02-07T15:54:00Z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_Documents</vt:lpwstr>
  </property>
  <property fmtid="{D5CDD505-2E9C-101B-9397-08002B2CF9AE}" pid="3" name="Security Classification">
    <vt:lpwstr>Publicly Available</vt:lpwstr>
  </property>
  <property fmtid="{D5CDD505-2E9C-101B-9397-08002B2CF9AE}" pid="4" name="Document Description">
    <vt:lpwstr>0</vt:lpwstr>
  </property>
  <property fmtid="{D5CDD505-2E9C-101B-9397-08002B2CF9AE}" pid="5" name="Document Status">
    <vt:lpwstr>Draft</vt:lpwstr>
  </property>
  <property fmtid="{D5CDD505-2E9C-101B-9397-08002B2CF9AE}" pid="6" name="Checked">
    <vt:lpwstr>0</vt:lpwstr>
  </property>
  <property fmtid="{D5CDD505-2E9C-101B-9397-08002B2CF9AE}" pid="7" name="_NewReviewCycle">
    <vt:lpwstr/>
  </property>
  <property fmtid="{D5CDD505-2E9C-101B-9397-08002B2CF9AE}" pid="8" name="ContentTypeId">
    <vt:lpwstr>0x0101005E7558B389E4AA41BCC49771F5D910C9</vt:lpwstr>
  </property>
  <property fmtid="{D5CDD505-2E9C-101B-9397-08002B2CF9AE}" pid="9" name="IconOverlay">
    <vt:lpwstr/>
  </property>
  <property fmtid="{D5CDD505-2E9C-101B-9397-08002B2CF9AE}" pid="10" name="test">
    <vt:lpwstr/>
  </property>
  <property fmtid="{D5CDD505-2E9C-101B-9397-08002B2CF9AE}" pid="11" name="MediaServiceImageTags">
    <vt:lpwstr/>
  </property>
  <property fmtid="{D5CDD505-2E9C-101B-9397-08002B2CF9AE}" pid="12" name="_AdHocReviewCycleID">
    <vt:i4>-718303311</vt:i4>
  </property>
  <property fmtid="{D5CDD505-2E9C-101B-9397-08002B2CF9AE}" pid="13" name="_EmailSubject">
    <vt:lpwstr>STCP Modification Proposal - NGESO (1)</vt:lpwstr>
  </property>
  <property fmtid="{D5CDD505-2E9C-101B-9397-08002B2CF9AE}" pid="14" name="_AuthorEmail">
    <vt:lpwstr>Bec.Thornton@nationalgrid.com</vt:lpwstr>
  </property>
  <property fmtid="{D5CDD505-2E9C-101B-9397-08002B2CF9AE}" pid="15" name="_AuthorEmailDisplayName">
    <vt:lpwstr>Thornton, Bec</vt:lpwstr>
  </property>
  <property fmtid="{D5CDD505-2E9C-101B-9397-08002B2CF9AE}" pid="16" name="_PreviousAdHocReviewCycleID">
    <vt:i4>-706793244</vt:i4>
  </property>
  <property fmtid="{D5CDD505-2E9C-101B-9397-08002B2CF9AE}" pid="17" name="_ReviewingToolsShownOnce">
    <vt:lpwstr/>
  </property>
  <property fmtid="{D5CDD505-2E9C-101B-9397-08002B2CF9AE}" pid="18" name="Order">
    <vt:r8>3288000</vt:r8>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xd_Signature">
    <vt:bool>false</vt:bool>
  </property>
</Properties>
</file>